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316143" w:rsidRPr="00316143">
        <w:rPr>
          <w:rFonts w:ascii="Sylfaen" w:hAnsi="Sylfaen"/>
          <w:i w:val="0"/>
          <w:sz w:val="24"/>
          <w:szCs w:val="24"/>
        </w:rPr>
        <w:t>29</w:t>
      </w:r>
      <w:r w:rsidR="00AE78BB">
        <w:rPr>
          <w:rFonts w:ascii="Calibri" w:hAnsi="Calibri"/>
          <w:i w:val="0"/>
          <w:sz w:val="24"/>
          <w:szCs w:val="24"/>
        </w:rPr>
        <w:t>"</w:t>
      </w:r>
      <w:r w:rsidRPr="00DC2791">
        <w:rPr>
          <w:rFonts w:ascii="Calibri" w:hAnsi="Calibri"/>
          <w:i w:val="0"/>
          <w:sz w:val="24"/>
          <w:szCs w:val="24"/>
        </w:rPr>
        <w:t xml:space="preserve"> "</w:t>
      </w:r>
      <w:r w:rsidR="0056009E">
        <w:rPr>
          <w:rFonts w:ascii="GHEA Grapalat" w:hAnsi="GHEA Grapalat"/>
          <w:i w:val="0"/>
          <w:sz w:val="24"/>
          <w:szCs w:val="24"/>
        </w:rPr>
        <w:t>1</w:t>
      </w:r>
      <w:r w:rsidR="00F76968">
        <w:rPr>
          <w:rFonts w:ascii="GHEA Grapalat" w:hAnsi="GHEA Grapalat"/>
          <w:i w:val="0"/>
          <w:sz w:val="24"/>
          <w:szCs w:val="24"/>
          <w:lang w:val="hy-AM"/>
        </w:rPr>
        <w:t>1</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9927CF">
        <w:rPr>
          <w:rFonts w:ascii="GHEA Grapalat" w:hAnsi="GHEA Grapalat"/>
          <w:i w:val="0"/>
          <w:sz w:val="24"/>
          <w:szCs w:val="24"/>
        </w:rPr>
        <w:t>՜</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316143">
        <w:rPr>
          <w:rFonts w:ascii="Sylfaen" w:hAnsi="Sylfaen"/>
          <w:i w:val="0"/>
          <w:sz w:val="24"/>
          <w:szCs w:val="24"/>
        </w:rPr>
        <w:t>GM-GHAPDzB-25/02</w:t>
      </w:r>
    </w:p>
    <w:p w:rsidR="00E12B8D" w:rsidRPr="00501D4F" w:rsidRDefault="00E12B8D" w:rsidP="00E12B8D">
      <w:pPr>
        <w:pStyle w:val="a3"/>
        <w:widowControl w:val="0"/>
        <w:spacing w:after="160" w:line="240" w:lineRule="auto"/>
        <w:rPr>
          <w:rFonts w:ascii="GHEA Grapalat" w:hAnsi="GHEA Grapalat"/>
          <w:i w:val="0"/>
          <w:sz w:val="22"/>
          <w:szCs w:val="22"/>
        </w:rPr>
      </w:pPr>
    </w:p>
    <w:p w:rsidR="005E5263" w:rsidRPr="005E5263" w:rsidRDefault="005E5263" w:rsidP="005E5263">
      <w:pPr>
        <w:widowControl w:val="0"/>
        <w:ind w:firstLine="709"/>
        <w:rPr>
          <w:rFonts w:ascii="Calibri" w:hAnsi="Calibri"/>
        </w:rPr>
      </w:pPr>
      <w:r w:rsidRPr="005E5263">
        <w:rPr>
          <w:rFonts w:ascii="Sylfaen" w:hAnsi="Sylfaen"/>
          <w:sz w:val="20"/>
          <w:szCs w:val="20"/>
        </w:rPr>
        <w:t xml:space="preserve">Заказчик: «Гораван Гор  детский сад» </w:t>
      </w:r>
      <w:r w:rsidRPr="005E5263">
        <w:rPr>
          <w:rFonts w:ascii="Sylfaen" w:hAnsi="Sylfaen"/>
          <w:sz w:val="20"/>
          <w:szCs w:val="20"/>
          <w:lang w:val="en-US"/>
        </w:rPr>
        <w:t>HOAK</w:t>
      </w:r>
      <w:r w:rsidRPr="005E5263">
        <w:rPr>
          <w:rFonts w:ascii="Sylfaen" w:hAnsi="Sylfaen"/>
          <w:sz w:val="20"/>
          <w:szCs w:val="20"/>
        </w:rPr>
        <w:t xml:space="preserve">    , которая находится в Араратской области с. Гораван на ул.  Геворг Марзпетуни 7, объявляется котировка, которая проводится в один этап</w:t>
      </w:r>
      <w:r w:rsidRPr="005E5263">
        <w:rPr>
          <w:rFonts w:ascii="Calibri" w:hAnsi="Calibri"/>
        </w:rPr>
        <w:t>.</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Участнику, отобранному по итогам настоящей процедуры, в</w:t>
      </w:r>
      <w:r w:rsidRPr="005E5263">
        <w:rPr>
          <w:rFonts w:ascii="Courier New" w:hAnsi="Courier New" w:cs="Courier New"/>
          <w:lang w:val="en-US"/>
        </w:rPr>
        <w:t> </w:t>
      </w:r>
      <w:r w:rsidRPr="005E5263">
        <w:rPr>
          <w:rFonts w:ascii="GHEA Grapalat" w:hAnsi="GHEA Grapalat"/>
          <w:spacing w:val="6"/>
        </w:rPr>
        <w:t>установленном</w:t>
      </w:r>
      <w:r w:rsidRPr="005E5263">
        <w:rPr>
          <w:rFonts w:ascii="Courier New" w:hAnsi="Courier New" w:cs="Courier New"/>
          <w:spacing w:val="6"/>
          <w:lang w:val="en-US"/>
        </w:rPr>
        <w:t> </w:t>
      </w:r>
      <w:r w:rsidRPr="005E5263">
        <w:rPr>
          <w:rFonts w:ascii="GHEA Grapalat" w:hAnsi="GHEA Grapalat"/>
          <w:spacing w:val="6"/>
        </w:rPr>
        <w:t xml:space="preserve">порядке будет предложено заключить договор на поставку </w:t>
      </w:r>
      <w:r w:rsidRPr="005E5263">
        <w:rPr>
          <w:rFonts w:ascii="Arial Unicode" w:hAnsi="Arial Unicode"/>
        </w:rPr>
        <w:t>продуктов</w:t>
      </w:r>
      <w:r w:rsidRPr="005E5263">
        <w:rPr>
          <w:rFonts w:ascii="GHEA Grapalat" w:hAnsi="GHEA Grapalat"/>
        </w:rPr>
        <w:t xml:space="preserve"> (далее — договор).</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E5263">
        <w:rPr>
          <w:rFonts w:ascii="Courier New" w:hAnsi="Courier New" w:cs="Courier New"/>
          <w:lang w:val="en-US"/>
        </w:rPr>
        <w:t> </w:t>
      </w:r>
      <w:r w:rsidRPr="005E5263">
        <w:rPr>
          <w:rFonts w:ascii="GHEA Grapalat" w:hAnsi="GHEA Grapalat"/>
        </w:rPr>
        <w:t>настоящейпроцедуре.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lastRenderedPageBreak/>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 xml:space="preserve">Для получения приглашения на процедурув бумажной форме необходимо обратиться к заказчику </w:t>
      </w:r>
      <w:r w:rsidRPr="00DC2791">
        <w:rPr>
          <w:rFonts w:ascii="GHEA Grapalat" w:hAnsi="GHEA Grapalat"/>
        </w:rPr>
        <w:t>до 11.</w:t>
      </w:r>
      <w:r w:rsidR="00DC2791" w:rsidRPr="00DC2791">
        <w:rPr>
          <w:rFonts w:ascii="GHEA Grapalat" w:hAnsi="GHEA Grapalat"/>
        </w:rPr>
        <w:t>3</w:t>
      </w:r>
      <w:r w:rsidRPr="00DC2791">
        <w:rPr>
          <w:rFonts w:ascii="GHEA Grapalat" w:hAnsi="GHEA Grapalat"/>
        </w:rPr>
        <w:t xml:space="preserve">0 часов7 -го дня </w:t>
      </w:r>
      <w:r w:rsidRPr="005E5263">
        <w:rPr>
          <w:rFonts w:ascii="GHEA Grapalat" w:hAnsi="GHEA Grapalat"/>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5E5263">
        <w:rPr>
          <w:rFonts w:ascii="Arial LatArm" w:hAnsi="Arial LatArm"/>
          <w:i/>
          <w:sz w:val="20"/>
          <w:szCs w:val="20"/>
          <w:lang w:val="en-US"/>
        </w:rPr>
        <w:t> </w:t>
      </w:r>
      <w:r w:rsidRPr="005E5263">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 .</w:t>
      </w:r>
    </w:p>
    <w:p w:rsidR="005E5263" w:rsidRPr="005E5263" w:rsidRDefault="005E5263" w:rsidP="005E5263">
      <w:pPr>
        <w:widowControl w:val="0"/>
        <w:spacing w:after="160"/>
        <w:ind w:firstLine="567"/>
        <w:jc w:val="both"/>
        <w:rPr>
          <w:rFonts w:ascii="GHEA Grapalat" w:hAnsi="GHEA Grapalat"/>
          <w:spacing w:val="-6"/>
        </w:rPr>
      </w:pPr>
      <w:r w:rsidRPr="005E5263">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E5263">
        <w:rPr>
          <w:rFonts w:ascii="Courier New" w:hAnsi="Courier New" w:cs="Courier New"/>
          <w:spacing w:val="-6"/>
          <w:lang w:val="en-US"/>
        </w:rPr>
        <w:t> </w:t>
      </w:r>
      <w:r w:rsidRPr="005E5263">
        <w:rPr>
          <w:rFonts w:ascii="GHEA Grapalat" w:hAnsi="GHEA Grapalat"/>
          <w:spacing w:val="-6"/>
        </w:rPr>
        <w:t xml:space="preserve">электронной форме в течение рабочего дня, следующего за днем получения заявления. </w:t>
      </w:r>
    </w:p>
    <w:p w:rsidR="005E5263" w:rsidRPr="005E5263" w:rsidRDefault="005E5263" w:rsidP="005E5263">
      <w:pPr>
        <w:widowControl w:val="0"/>
        <w:spacing w:after="160"/>
        <w:ind w:firstLine="567"/>
        <w:jc w:val="both"/>
        <w:rPr>
          <w:rFonts w:ascii="GHEA Grapalat" w:hAnsi="GHEA Grapalat"/>
        </w:rPr>
      </w:pPr>
      <w:r w:rsidRPr="005E5263">
        <w:rPr>
          <w:rFonts w:ascii="GHEA Grapalat" w:hAnsi="GHEA Grapalat"/>
        </w:rPr>
        <w:t>Неполучение приглашения не ограничивает права участника на участие в</w:t>
      </w:r>
      <w:r w:rsidRPr="005E5263">
        <w:rPr>
          <w:rFonts w:ascii="Courier New" w:hAnsi="Courier New" w:cs="Courier New"/>
          <w:lang w:val="en-US"/>
        </w:rPr>
        <w:t> </w:t>
      </w:r>
      <w:r w:rsidRPr="005E5263">
        <w:rPr>
          <w:rFonts w:ascii="GHEA Grapalat" w:hAnsi="GHEA Grapalat"/>
        </w:rPr>
        <w:t>настоящей процедуре.</w:t>
      </w:r>
    </w:p>
    <w:p w:rsidR="00DC2791" w:rsidRDefault="005E5263" w:rsidP="005E5263">
      <w:pPr>
        <w:widowControl w:val="0"/>
        <w:spacing w:after="160" w:line="360" w:lineRule="auto"/>
        <w:ind w:firstLine="567"/>
        <w:jc w:val="both"/>
        <w:rPr>
          <w:rFonts w:ascii="Sylfaen" w:hAnsi="Sylfaen"/>
          <w:sz w:val="20"/>
          <w:szCs w:val="20"/>
        </w:rPr>
      </w:pPr>
      <w:r w:rsidRPr="005E5263">
        <w:rPr>
          <w:rFonts w:ascii="Calibri" w:hAnsi="Calibri"/>
        </w:rPr>
        <w:t>Заявки на   ЗАПРОС  КОТИРОВОК необходимо подавать по адресу</w:t>
      </w:r>
      <w:r w:rsidRPr="005E5263">
        <w:rPr>
          <w:rFonts w:ascii="Sylfaen" w:hAnsi="Sylfaen"/>
          <w:sz w:val="20"/>
          <w:szCs w:val="20"/>
        </w:rPr>
        <w:t xml:space="preserve">с.  Гораван на ул.  Геворг Марзпетуни 7, </w:t>
      </w:r>
      <w:r w:rsidRPr="005E5263">
        <w:rPr>
          <w:rFonts w:ascii="Calibri" w:hAnsi="Calibri"/>
        </w:rPr>
        <w:t xml:space="preserve">в документарной форме, до </w:t>
      </w:r>
      <w:r w:rsidR="006951F9">
        <w:rPr>
          <w:rFonts w:ascii="Calibri" w:hAnsi="Calibri"/>
        </w:rPr>
        <w:t>1</w:t>
      </w:r>
      <w:r w:rsidR="006951F9" w:rsidRPr="006951F9">
        <w:rPr>
          <w:rFonts w:ascii="Calibri" w:hAnsi="Calibri"/>
        </w:rPr>
        <w:t>3</w:t>
      </w:r>
      <w:r w:rsidRPr="00DC2791">
        <w:rPr>
          <w:rFonts w:ascii="Calibri" w:hAnsi="Calibri"/>
        </w:rPr>
        <w:t>.</w:t>
      </w:r>
      <w:r w:rsidR="00316143">
        <w:rPr>
          <w:rFonts w:ascii="Calibri" w:hAnsi="Calibri"/>
        </w:rPr>
        <w:t>0</w:t>
      </w:r>
      <w:r w:rsidRPr="00DC2791">
        <w:rPr>
          <w:rFonts w:ascii="Calibri" w:hAnsi="Calibri"/>
        </w:rPr>
        <w:t xml:space="preserve">0 часов 7-го </w:t>
      </w:r>
      <w:r w:rsidRPr="005E5263">
        <w:rPr>
          <w:rFonts w:ascii="Calibri" w:hAnsi="Calibri"/>
        </w:rPr>
        <w:t xml:space="preserve">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5E5263">
        <w:rPr>
          <w:rFonts w:ascii="Sylfaen" w:hAnsi="Sylfaen"/>
          <w:sz w:val="20"/>
          <w:szCs w:val="20"/>
        </w:rPr>
        <w:t xml:space="preserve">с.  Гораван на ул.  </w:t>
      </w:r>
      <w:r w:rsidRPr="00DC2791">
        <w:rPr>
          <w:rFonts w:ascii="Sylfaen" w:hAnsi="Sylfaen"/>
          <w:sz w:val="20"/>
          <w:szCs w:val="20"/>
        </w:rPr>
        <w:t xml:space="preserve">Геворг Марзпетуни 7,   году, </w:t>
      </w:r>
    </w:p>
    <w:p w:rsidR="005E5263" w:rsidRPr="00DC2791" w:rsidRDefault="006951F9" w:rsidP="005E5263">
      <w:pPr>
        <w:widowControl w:val="0"/>
        <w:spacing w:after="160" w:line="360" w:lineRule="auto"/>
        <w:ind w:firstLine="567"/>
        <w:jc w:val="both"/>
        <w:rPr>
          <w:rFonts w:ascii="Calibri" w:hAnsi="Calibri"/>
        </w:rPr>
      </w:pPr>
      <w:r>
        <w:rPr>
          <w:rFonts w:ascii="Sylfaen" w:hAnsi="Sylfaen"/>
        </w:rPr>
        <w:t>В 1</w:t>
      </w:r>
      <w:r>
        <w:rPr>
          <w:rFonts w:ascii="Sylfaen" w:hAnsi="Sylfaen"/>
          <w:lang w:val="en-US"/>
        </w:rPr>
        <w:t>3</w:t>
      </w:r>
      <w:r w:rsidR="005E5263" w:rsidRPr="00DC2791">
        <w:rPr>
          <w:rFonts w:ascii="Sylfaen" w:hAnsi="Sylfaen"/>
        </w:rPr>
        <w:t>.</w:t>
      </w:r>
      <w:r w:rsidR="00316143">
        <w:rPr>
          <w:rFonts w:ascii="Sylfaen" w:hAnsi="Sylfaen"/>
        </w:rPr>
        <w:t>00 в 06</w:t>
      </w:r>
      <w:r w:rsidR="005E5263" w:rsidRPr="00DC2791">
        <w:rPr>
          <w:rFonts w:ascii="Sylfaen" w:hAnsi="Sylfaen"/>
        </w:rPr>
        <w:t xml:space="preserve"> </w:t>
      </w:r>
      <w:r w:rsidR="00F76968">
        <w:rPr>
          <w:rFonts w:ascii="GHEA Grapalat" w:hAnsi="GHEA Grapalat"/>
          <w:i/>
        </w:rPr>
        <w:t>.</w:t>
      </w:r>
      <w:r w:rsidR="00316143">
        <w:rPr>
          <w:rFonts w:ascii="GHEA Grapalat" w:hAnsi="GHEA Grapalat"/>
          <w:i/>
          <w:lang w:val="hy-AM"/>
        </w:rPr>
        <w:t>12</w:t>
      </w:r>
      <w:r w:rsidR="00F6350C">
        <w:rPr>
          <w:rFonts w:ascii="GHEA Grapalat" w:hAnsi="GHEA Grapalat"/>
          <w:i/>
        </w:rPr>
        <w:t>.2024</w:t>
      </w:r>
    </w:p>
    <w:p w:rsidR="005E5263" w:rsidRPr="005E5263" w:rsidRDefault="005E5263" w:rsidP="005E5263">
      <w:pPr>
        <w:widowControl w:val="0"/>
        <w:spacing w:after="160" w:line="360" w:lineRule="auto"/>
        <w:ind w:firstLine="567"/>
        <w:jc w:val="both"/>
        <w:rPr>
          <w:rFonts w:ascii="Calibri" w:hAnsi="Calibri"/>
        </w:rPr>
      </w:pPr>
      <w:r w:rsidRPr="005E5263">
        <w:rPr>
          <w:rFonts w:ascii="Calibri" w:hAnsi="Calibri"/>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5E5263">
        <w:rPr>
          <w:rFonts w:ascii="Calibri" w:hAnsi="Calibri" w:cs="Courier New"/>
          <w:lang w:val="en-US"/>
        </w:rPr>
        <w:t> </w:t>
      </w:r>
      <w:r w:rsidRPr="005E5263">
        <w:rPr>
          <w:rFonts w:ascii="Calibri" w:hAnsi="Calibri"/>
        </w:rPr>
        <w:t>настоящий конкурс. Для подачи жалобы требуется плата в размере 30</w:t>
      </w:r>
      <w:r w:rsidRPr="005E5263">
        <w:rPr>
          <w:rFonts w:ascii="Calibri" w:hAnsi="Calibri" w:cs="Courier New"/>
          <w:lang w:val="en-US"/>
        </w:rPr>
        <w:t> </w:t>
      </w:r>
      <w:r w:rsidRPr="005E5263">
        <w:rPr>
          <w:rFonts w:ascii="Calibri" w:hAnsi="Calibri"/>
        </w:rPr>
        <w:t>000</w:t>
      </w:r>
      <w:r w:rsidRPr="005E5263">
        <w:rPr>
          <w:rFonts w:ascii="Calibri" w:hAnsi="Calibri" w:cs="Courier New"/>
          <w:lang w:val="en-US"/>
        </w:rPr>
        <w:t> </w:t>
      </w:r>
      <w:r w:rsidRPr="005E5263">
        <w:rPr>
          <w:rFonts w:ascii="Calibri" w:hAnsi="Calibri"/>
        </w:rPr>
        <w:t>(тридцать тысяч) драмов РА, которая должна быть перечислена на</w:t>
      </w:r>
      <w:r w:rsidRPr="005E5263">
        <w:rPr>
          <w:rFonts w:ascii="Calibri" w:hAnsi="Calibri" w:cs="Courier New"/>
          <w:lang w:val="en-US"/>
        </w:rPr>
        <w:t> </w:t>
      </w:r>
      <w:r w:rsidRPr="005E5263">
        <w:rPr>
          <w:rFonts w:ascii="Calibri" w:hAnsi="Calibri"/>
        </w:rPr>
        <w:t>казначейский счет № 900008000482, открытый на имя Министерства финансов Республики Армения.</w:t>
      </w:r>
    </w:p>
    <w:p w:rsidR="005E5263" w:rsidRPr="005E5263" w:rsidRDefault="005E5263" w:rsidP="005E5263">
      <w:pPr>
        <w:widowControl w:val="0"/>
        <w:spacing w:after="160"/>
        <w:ind w:firstLine="567"/>
        <w:jc w:val="both"/>
        <w:rPr>
          <w:rFonts w:ascii="Calibri" w:hAnsi="Calibri"/>
        </w:rPr>
      </w:pPr>
      <w:r w:rsidRPr="005E5263">
        <w:rPr>
          <w:rFonts w:ascii="Calibri" w:hAnsi="Calibri"/>
        </w:rPr>
        <w:t>Для получения дополнительной информации, связанной с настоящим</w:t>
      </w:r>
      <w:r w:rsidRPr="005E5263">
        <w:rPr>
          <w:rFonts w:ascii="Calibri" w:hAnsi="Calibri" w:cs="Courier New"/>
          <w:lang w:val="en-US"/>
        </w:rPr>
        <w:t> </w:t>
      </w:r>
      <w:r w:rsidRPr="005E5263">
        <w:rPr>
          <w:rFonts w:ascii="Calibri" w:hAnsi="Calibri"/>
        </w:rPr>
        <w:t>объявлением, можете обратиться к секретарю Оценочной комиссии</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5E5263" w:rsidRPr="005E5263">
        <w:rPr>
          <w:rFonts w:ascii="GHEA Grapalat" w:hAnsi="GHEA Grapalat"/>
        </w:rPr>
        <w:t>&lt;&lt;</w:t>
      </w:r>
      <w:r w:rsidR="005E5263" w:rsidRPr="005E5263">
        <w:rPr>
          <w:rFonts w:ascii="Arial" w:hAnsi="Arial" w:cs="Arial"/>
        </w:rPr>
        <w:t xml:space="preserve">  Гораван Гор детский сад</w:t>
      </w:r>
      <w:r w:rsidR="005E5263" w:rsidRPr="005E5263">
        <w:rPr>
          <w:rFonts w:ascii="Sylfaen" w:hAnsi="Sylfaen"/>
        </w:rPr>
        <w:t>&gt;&gt;</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F37A62" w:rsidRDefault="00F37A62" w:rsidP="00E12B8D">
      <w:pPr>
        <w:pStyle w:val="aa"/>
        <w:widowControl w:val="0"/>
        <w:spacing w:after="160"/>
        <w:ind w:firstLine="567"/>
        <w:jc w:val="right"/>
        <w:rPr>
          <w:rFonts w:ascii="GHEA Grapalat" w:hAnsi="GHEA Grapalat"/>
          <w:i/>
        </w:rPr>
      </w:pPr>
    </w:p>
    <w:p w:rsidR="00F37A62" w:rsidRDefault="00F37A62" w:rsidP="00E12B8D">
      <w:pPr>
        <w:pStyle w:val="aa"/>
        <w:widowControl w:val="0"/>
        <w:spacing w:after="160"/>
        <w:ind w:firstLine="567"/>
        <w:jc w:val="right"/>
        <w:rPr>
          <w:rFonts w:ascii="GHEA Grapalat" w:hAnsi="GHEA Grapalat"/>
          <w:i/>
        </w:rPr>
      </w:pP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316143">
        <w:rPr>
          <w:rFonts w:ascii="Sylfaen" w:hAnsi="Sylfaen"/>
        </w:rPr>
        <w:t>GM-GHAPDzB-25/02</w:t>
      </w:r>
      <w:r w:rsidR="009E3704" w:rsidRPr="009E3704">
        <w:rPr>
          <w:rFonts w:ascii="GHEA Grapalat" w:hAnsi="GHEA Grapalat"/>
          <w:i/>
        </w:rPr>
        <w:br/>
        <w:t xml:space="preserve">№ 1 </w:t>
      </w:r>
      <w:r w:rsidR="009E3704" w:rsidRPr="00DC2791">
        <w:rPr>
          <w:rFonts w:ascii="GHEA Grapalat" w:hAnsi="GHEA Grapalat"/>
          <w:i/>
        </w:rPr>
        <w:t xml:space="preserve">от </w:t>
      </w:r>
      <w:r w:rsidR="00316143">
        <w:rPr>
          <w:rFonts w:ascii="GHEA Grapalat" w:hAnsi="GHEA Grapalat"/>
          <w:i/>
        </w:rPr>
        <w:t>29</w:t>
      </w:r>
      <w:r w:rsidR="008B1F5B" w:rsidRPr="00DC2791">
        <w:rPr>
          <w:rFonts w:ascii="GHEA Grapalat" w:hAnsi="GHEA Grapalat"/>
        </w:rPr>
        <w:t>.</w:t>
      </w:r>
      <w:r w:rsidR="00F76968">
        <w:rPr>
          <w:rFonts w:ascii="GHEA Grapalat" w:hAnsi="GHEA Grapalat"/>
          <w:lang w:val="hy-AM"/>
        </w:rPr>
        <w:t>11</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F37A62" w:rsidRDefault="00F37A62" w:rsidP="00E12B8D">
      <w:pPr>
        <w:widowControl w:val="0"/>
        <w:spacing w:after="160"/>
        <w:jc w:val="center"/>
        <w:rPr>
          <w:rFonts w:ascii="GHEA Grapalat" w:hAnsi="GHEA Grapalat"/>
          <w:b/>
        </w:rPr>
      </w:pPr>
    </w:p>
    <w:p w:rsidR="00F37A62" w:rsidRDefault="00F37A62" w:rsidP="00E12B8D">
      <w:pPr>
        <w:widowControl w:val="0"/>
        <w:spacing w:after="160"/>
        <w:jc w:val="center"/>
        <w:rPr>
          <w:rFonts w:ascii="GHEA Grapalat" w:hAnsi="GHEA Grapalat"/>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СОДЕРЖАНИЕ</w:t>
      </w:r>
    </w:p>
    <w:p w:rsidR="00E12B8D" w:rsidRPr="00501D4F" w:rsidRDefault="00E12B8D" w:rsidP="00E12B8D">
      <w:pPr>
        <w:widowControl w:val="0"/>
        <w:spacing w:after="160"/>
        <w:ind w:firstLine="567"/>
        <w:jc w:val="center"/>
        <w:rPr>
          <w:rFonts w:ascii="GHEA Grapalat" w:hAnsi="GHEA Grapalat"/>
        </w:rPr>
      </w:pPr>
    </w:p>
    <w:p w:rsidR="005E5263" w:rsidRPr="005E5263" w:rsidRDefault="005E5263" w:rsidP="005E52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inherit" w:hAnsi="inherit" w:cs="Courier New"/>
          <w:color w:val="70757A"/>
          <w:lang w:bidi="ar-SA"/>
        </w:rPr>
      </w:pPr>
      <w:r w:rsidRPr="005E5263">
        <w:rPr>
          <w:rFonts w:ascii="Sylfaen" w:hAnsi="Sylfaen" w:cs="Courier New"/>
          <w:i/>
          <w:sz w:val="20"/>
          <w:szCs w:val="20"/>
          <w:lang w:eastAsia="en-US" w:bidi="ar-SA"/>
        </w:rPr>
        <w:t xml:space="preserve">&lt;&lt;  </w:t>
      </w:r>
      <w:r w:rsidRPr="005E5263">
        <w:rPr>
          <w:rFonts w:ascii="GHEA Grapalat" w:hAnsi="GHEA Grapalat" w:cs="Courier New"/>
          <w:lang w:eastAsia="en-US" w:bidi="ar-SA"/>
        </w:rPr>
        <w:t>Гораван   Гор детский сад</w:t>
      </w:r>
      <w:r w:rsidRPr="005E5263">
        <w:rPr>
          <w:rFonts w:ascii="Sylfaen" w:hAnsi="Sylfaen" w:cs="Courier New"/>
          <w:i/>
          <w:sz w:val="20"/>
          <w:szCs w:val="20"/>
          <w:lang w:eastAsia="en-US" w:bidi="ar-SA"/>
        </w:rPr>
        <w:t xml:space="preserve"> &gt;&gt;</w:t>
      </w:r>
      <w:r w:rsidRPr="005E5263">
        <w:rPr>
          <w:rFonts w:ascii="inherit" w:hAnsi="inherit" w:cs="Courier New"/>
          <w:b/>
          <w:color w:val="70757A"/>
          <w:sz w:val="20"/>
          <w:szCs w:val="20"/>
        </w:rPr>
        <w:t xml:space="preserve"> </w:t>
      </w:r>
      <w:r w:rsidRPr="005E5263">
        <w:rPr>
          <w:rFonts w:ascii="inherit" w:hAnsi="inherit" w:cs="Courier New"/>
          <w:color w:val="70757A"/>
          <w:szCs w:val="20"/>
          <w:lang w:bidi="ar-SA"/>
        </w:rPr>
        <w:t>HOAK</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F37A62"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p>
    <w:p w:rsidR="00F37A62" w:rsidRDefault="00F37A62" w:rsidP="00E12B8D">
      <w:pPr>
        <w:widowControl w:val="0"/>
        <w:spacing w:after="160"/>
        <w:ind w:hanging="567"/>
        <w:jc w:val="both"/>
        <w:rPr>
          <w:rFonts w:ascii="GHEA Grapalat" w:hAnsi="GHEA Grapalat"/>
          <w:spacing w:val="-6"/>
        </w:rPr>
      </w:pP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316143">
        <w:rPr>
          <w:rFonts w:ascii="Sylfaen" w:hAnsi="Sylfaen"/>
        </w:rPr>
        <w:t>GM-GHAPDzB-25/02</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F37A62" w:rsidRDefault="00E12B8D" w:rsidP="00E12B8D">
      <w:pPr>
        <w:widowControl w:val="0"/>
        <w:spacing w:after="160"/>
        <w:jc w:val="center"/>
        <w:rPr>
          <w:rFonts w:ascii="GHEA Grapalat" w:hAnsi="GHEA Grapalat"/>
        </w:rPr>
      </w:pPr>
      <w:r w:rsidRPr="009044F1">
        <w:rPr>
          <w:rFonts w:ascii="GHEA Grapalat" w:hAnsi="GHEA Grapalat"/>
        </w:rPr>
        <w:br w:type="page"/>
      </w:r>
    </w:p>
    <w:p w:rsidR="00F37A62" w:rsidRDefault="00F37A62" w:rsidP="00E12B8D">
      <w:pPr>
        <w:widowControl w:val="0"/>
        <w:spacing w:after="160"/>
        <w:jc w:val="center"/>
        <w:rPr>
          <w:rFonts w:ascii="GHEA Grapalat" w:hAnsi="GHEA Grapalat"/>
        </w:rPr>
      </w:pPr>
    </w:p>
    <w:p w:rsidR="00F37A62" w:rsidRDefault="00F37A62"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rPr>
      </w:pPr>
      <w:r w:rsidRPr="009044F1">
        <w:rPr>
          <w:rFonts w:ascii="GHEA Grapalat" w:hAnsi="GHEA Grapalat"/>
        </w:rPr>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r w:rsidR="005E5263" w:rsidRPr="005E5263">
        <w:rPr>
          <w:rFonts w:ascii="Sylfaen" w:hAnsi="Sylfaen" w:cs="Courier New"/>
          <w:i/>
          <w:lang w:eastAsia="en-US" w:bidi="ar-SA"/>
        </w:rPr>
        <w:t xml:space="preserve">&lt;&lt;  </w:t>
      </w:r>
      <w:r w:rsidR="005E5263" w:rsidRPr="005E5263">
        <w:rPr>
          <w:rFonts w:ascii="GHEA Grapalat" w:hAnsi="GHEA Grapalat" w:cs="Courier New"/>
          <w:lang w:eastAsia="en-US" w:bidi="ar-SA"/>
        </w:rPr>
        <w:t>Гораван   Гор 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E12B8D" w:rsidRPr="009044F1" w:rsidRDefault="005E5263" w:rsidP="005E5263">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6951F9">
        <w:rPr>
          <w:rFonts w:ascii="GHEA Grapalat" w:hAnsi="GHEA Grapalat"/>
          <w:i w:val="0"/>
          <w:sz w:val="24"/>
          <w:szCs w:val="24"/>
        </w:rPr>
        <w:t>лоты 4</w:t>
      </w:r>
      <w:r w:rsidR="00E12B8D" w:rsidRPr="00DC279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Лотов</w:t>
            </w:r>
          </w:p>
        </w:tc>
        <w:tc>
          <w:tcPr>
            <w:tcW w:w="6458" w:type="dxa"/>
            <w:vMerge w:val="restart"/>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DC2791" w:rsidRDefault="00E12B8D" w:rsidP="008B1F5B">
            <w:pPr>
              <w:pStyle w:val="23"/>
              <w:widowControl w:val="0"/>
              <w:spacing w:after="120" w:line="240" w:lineRule="auto"/>
              <w:ind w:firstLine="0"/>
              <w:jc w:val="center"/>
              <w:rPr>
                <w:rFonts w:ascii="GHEA Grapalat" w:hAnsi="GHEA Grapalat"/>
                <w:sz w:val="24"/>
                <w:szCs w:val="24"/>
              </w:rPr>
            </w:pPr>
            <w:r w:rsidRPr="00DC2791">
              <w:rPr>
                <w:rFonts w:ascii="GHEA Grapalat" w:hAnsi="GHEA Grapalat"/>
                <w:b/>
                <w:i/>
                <w:sz w:val="24"/>
                <w:szCs w:val="24"/>
              </w:rPr>
              <w:t>Номера</w:t>
            </w:r>
          </w:p>
        </w:tc>
        <w:tc>
          <w:tcPr>
            <w:tcW w:w="1246" w:type="dxa"/>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6</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1410000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Масло</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17</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t>66000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Сладкий сыр</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F76968" w:rsidP="00F76968">
            <w:pPr>
              <w:rPr>
                <w:rFonts w:asciiTheme="minorHAnsi" w:hAnsiTheme="minorHAnsi" w:cs="Calibri"/>
                <w:color w:val="000000"/>
                <w:sz w:val="20"/>
                <w:szCs w:val="20"/>
              </w:rPr>
            </w:pPr>
            <w:r>
              <w:rPr>
                <w:rFonts w:asciiTheme="minorHAnsi" w:hAnsiTheme="minorHAnsi" w:cs="Calibri"/>
                <w:color w:val="000000"/>
                <w:sz w:val="20"/>
                <w:szCs w:val="20"/>
              </w:rPr>
              <w:t>18</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84000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йогурт</w:t>
            </w:r>
          </w:p>
        </w:tc>
      </w:tr>
      <w:tr w:rsidR="00F76968" w:rsidRPr="00500414" w:rsidTr="00F76968">
        <w:trPr>
          <w:jc w:val="center"/>
        </w:trPr>
        <w:tc>
          <w:tcPr>
            <w:tcW w:w="1530" w:type="dxa"/>
            <w:tcBorders>
              <w:top w:val="single" w:sz="4" w:space="0" w:color="auto"/>
              <w:left w:val="single" w:sz="4" w:space="0" w:color="auto"/>
              <w:bottom w:val="single" w:sz="4" w:space="0" w:color="auto"/>
              <w:right w:val="single" w:sz="4" w:space="0" w:color="auto"/>
            </w:tcBorders>
            <w:vAlign w:val="bottom"/>
          </w:tcPr>
          <w:p w:rsidR="00F76968" w:rsidRPr="00F76968" w:rsidRDefault="00A269BF" w:rsidP="00F76968">
            <w:pPr>
              <w:rPr>
                <w:rFonts w:asciiTheme="minorHAnsi" w:hAnsiTheme="minorHAnsi" w:cs="Calibri"/>
                <w:color w:val="000000"/>
                <w:sz w:val="20"/>
                <w:szCs w:val="20"/>
              </w:rPr>
            </w:pPr>
            <w:r>
              <w:rPr>
                <w:rFonts w:asciiTheme="minorHAnsi" w:hAnsiTheme="minorHAnsi" w:cs="Calibri"/>
                <w:color w:val="000000"/>
                <w:sz w:val="20"/>
                <w:szCs w:val="20"/>
              </w:rPr>
              <w:t>22</w:t>
            </w:r>
          </w:p>
        </w:tc>
        <w:tc>
          <w:tcPr>
            <w:tcW w:w="1246" w:type="dxa"/>
            <w:tcBorders>
              <w:top w:val="single" w:sz="4" w:space="0" w:color="auto"/>
              <w:left w:val="single" w:sz="4" w:space="0" w:color="auto"/>
              <w:bottom w:val="single" w:sz="4" w:space="0" w:color="auto"/>
              <w:right w:val="single" w:sz="4" w:space="0" w:color="auto"/>
            </w:tcBorders>
            <w:shd w:val="clear" w:color="auto" w:fill="auto"/>
          </w:tcPr>
          <w:p w:rsidR="00F76968" w:rsidRPr="00500414" w:rsidRDefault="00F76968" w:rsidP="00F76968">
            <w:r w:rsidRPr="00F76968">
              <w:t>143000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bottom"/>
          </w:tcPr>
          <w:p w:rsidR="00F76968" w:rsidRPr="00F76968" w:rsidRDefault="00F76968" w:rsidP="00F76968">
            <w:pPr>
              <w:jc w:val="center"/>
              <w:rPr>
                <w:rFonts w:ascii="Sylfaen" w:hAnsi="Sylfaen" w:cs="Sylfaen"/>
                <w:color w:val="000000"/>
                <w:sz w:val="18"/>
                <w:szCs w:val="18"/>
              </w:rPr>
            </w:pPr>
            <w:r w:rsidRPr="00F76968">
              <w:rPr>
                <w:rFonts w:ascii="Sylfaen" w:hAnsi="Sylfaen" w:cs="Sylfaen"/>
                <w:color w:val="000000"/>
                <w:sz w:val="18"/>
                <w:szCs w:val="18"/>
              </w:rPr>
              <w:t>Сгущенное молоко</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DC279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w:t>
      </w:r>
      <w:r w:rsidRPr="009044F1">
        <w:rPr>
          <w:rFonts w:ascii="GHEA Grapalat" w:hAnsi="GHEA Grapalat"/>
        </w:rPr>
        <w:lastRenderedPageBreak/>
        <w:t>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17F70">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17F70">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w:t>
      </w:r>
      <w:r w:rsidRPr="009044F1">
        <w:rPr>
          <w:rFonts w:ascii="GHEA Grapalat" w:hAnsi="GHEA Grapalat"/>
        </w:rPr>
        <w:lastRenderedPageBreak/>
        <w:t>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w:t>
      </w:r>
      <w:r w:rsidRPr="009044F1">
        <w:rPr>
          <w:rFonts w:ascii="GHEA Grapalat" w:hAnsi="GHEA Grapalat"/>
          <w:color w:val="000000"/>
        </w:rPr>
        <w:lastRenderedPageBreak/>
        <w:t>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w:t>
      </w:r>
      <w:r w:rsidRPr="009044F1">
        <w:rPr>
          <w:rFonts w:ascii="GHEA Grapalat" w:hAnsi="GHEA Grapalat"/>
        </w:rPr>
        <w:lastRenderedPageBreak/>
        <w:t>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исчисляется со дня опубликования в </w:t>
      </w:r>
      <w:r w:rsidRPr="009044F1">
        <w:rPr>
          <w:rFonts w:ascii="GHEA Grapalat" w:hAnsi="GHEA Grapalat"/>
        </w:rPr>
        <w:lastRenderedPageBreak/>
        <w:t>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5E5263" w:rsidRPr="00CC492F">
        <w:rPr>
          <w:rFonts w:ascii="Sylfaen" w:hAnsi="Sylfaen"/>
          <w:i w:val="0"/>
        </w:rPr>
        <w:t xml:space="preserve">с.  Гораван на ул.  Геворг </w:t>
      </w:r>
      <w:r w:rsidR="005E5263" w:rsidRPr="00FE0BCD">
        <w:rPr>
          <w:rFonts w:ascii="Sylfaen" w:hAnsi="Sylfaen"/>
          <w:i w:val="0"/>
          <w:sz w:val="22"/>
          <w:szCs w:val="22"/>
        </w:rPr>
        <w:t>Мар</w:t>
      </w:r>
      <w:r w:rsidR="006951F9">
        <w:rPr>
          <w:rFonts w:ascii="Sylfaen" w:hAnsi="Sylfaen"/>
          <w:i w:val="0"/>
          <w:sz w:val="22"/>
          <w:szCs w:val="22"/>
        </w:rPr>
        <w:t>зпетуни 7,   году, В 13</w:t>
      </w:r>
      <w:r w:rsidR="00316143">
        <w:rPr>
          <w:rFonts w:ascii="Sylfaen" w:hAnsi="Sylfaen"/>
          <w:i w:val="0"/>
          <w:sz w:val="22"/>
          <w:szCs w:val="22"/>
        </w:rPr>
        <w:t>;00 в «06</w:t>
      </w:r>
      <w:r w:rsidR="005E5263" w:rsidRPr="00FE0BCD">
        <w:rPr>
          <w:rFonts w:ascii="Sylfaen" w:hAnsi="Sylfaen"/>
          <w:i w:val="0"/>
          <w:sz w:val="22"/>
          <w:szCs w:val="22"/>
        </w:rPr>
        <w:t xml:space="preserve">» </w:t>
      </w:r>
      <w:r w:rsidR="00316143">
        <w:rPr>
          <w:rFonts w:ascii="Sylfaen" w:hAnsi="Sylfaen"/>
          <w:i w:val="0"/>
          <w:sz w:val="22"/>
          <w:szCs w:val="22"/>
        </w:rPr>
        <w:t>12</w:t>
      </w:r>
      <w:r w:rsidR="0056009E">
        <w:rPr>
          <w:rFonts w:ascii="GHEA Grapalat" w:hAnsi="GHEA Grapalat"/>
          <w:sz w:val="22"/>
          <w:szCs w:val="22"/>
        </w:rPr>
        <w:t>.2024</w:t>
      </w:r>
      <w:r w:rsidR="005E5263" w:rsidRPr="00FE0BCD">
        <w:rPr>
          <w:rFonts w:ascii="GHEA Grapalat" w:hAnsi="GHEA Grapalat"/>
          <w:sz w:val="22"/>
          <w:szCs w:val="22"/>
        </w:rPr>
        <w:t xml:space="preserve"> </w:t>
      </w:r>
      <w:r w:rsidRPr="00FE0BCD">
        <w:rPr>
          <w:rFonts w:ascii="GHEA Grapalat" w:hAnsi="GHEA Grapalat"/>
          <w:sz w:val="22"/>
          <w:szCs w:val="22"/>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4"/>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w:t>
      </w:r>
      <w:r w:rsidRPr="00B9778A">
        <w:rPr>
          <w:rFonts w:ascii="GHEA Grapalat" w:hAnsi="GHEA Grapalat"/>
          <w:sz w:val="24"/>
          <w:szCs w:val="24"/>
        </w:rPr>
        <w:lastRenderedPageBreak/>
        <w:t>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6951F9">
        <w:rPr>
          <w:rFonts w:ascii="GHEA Grapalat" w:hAnsi="GHEA Grapalat"/>
          <w:sz w:val="24"/>
          <w:szCs w:val="24"/>
          <w:lang w:val="hy-AM"/>
        </w:rPr>
        <w:t>3</w:t>
      </w:r>
      <w:bookmarkStart w:id="1" w:name="_GoBack"/>
      <w:bookmarkEnd w:id="1"/>
      <w:r w:rsidR="009E3704" w:rsidRPr="000A710A">
        <w:rPr>
          <w:rFonts w:ascii="GHEA Grapalat" w:hAnsi="GHEA Grapalat"/>
          <w:sz w:val="24"/>
          <w:szCs w:val="24"/>
        </w:rPr>
        <w:t>:</w:t>
      </w:r>
      <w:r w:rsidR="00316143">
        <w:rPr>
          <w:rFonts w:ascii="Sylfaen" w:hAnsi="Sylfaen"/>
          <w:sz w:val="24"/>
          <w:szCs w:val="24"/>
        </w:rPr>
        <w:t>0</w:t>
      </w:r>
      <w:r w:rsidR="00316143">
        <w:rPr>
          <w:rFonts w:ascii="GHEA Grapalat" w:hAnsi="GHEA Grapalat"/>
          <w:sz w:val="24"/>
          <w:szCs w:val="24"/>
        </w:rPr>
        <w:t>0 в 06</w:t>
      </w:r>
      <w:r w:rsidR="00F37A62">
        <w:rPr>
          <w:rFonts w:ascii="GHEA Grapalat" w:hAnsi="GHEA Grapalat"/>
          <w:sz w:val="24"/>
          <w:szCs w:val="24"/>
        </w:rPr>
        <w:t>.</w:t>
      </w:r>
      <w:r w:rsidR="00316143">
        <w:rPr>
          <w:rFonts w:ascii="GHEA Grapalat" w:hAnsi="GHEA Grapalat"/>
          <w:sz w:val="24"/>
          <w:szCs w:val="24"/>
          <w:lang w:val="hy-AM"/>
        </w:rPr>
        <w:t>12</w:t>
      </w:r>
      <w:r w:rsidR="0056009E">
        <w:rPr>
          <w:rFonts w:ascii="GHEA Grapalat" w:hAnsi="GHEA Grapalat"/>
          <w:sz w:val="24"/>
          <w:szCs w:val="24"/>
        </w:rPr>
        <w:t>.2024</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lastRenderedPageBreak/>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6"/>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417F70">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w:t>
      </w:r>
      <w:r w:rsidRPr="00357DB8">
        <w:rPr>
          <w:rFonts w:ascii="GHEA Grapalat" w:hAnsi="GHEA Grapalat"/>
        </w:rPr>
        <w:lastRenderedPageBreak/>
        <w:t>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w:t>
      </w:r>
      <w:r w:rsidRPr="008C0D41">
        <w:rPr>
          <w:rFonts w:ascii="GHEA Grapalat" w:hAnsi="GHEA Grapalat"/>
        </w:rPr>
        <w:lastRenderedPageBreak/>
        <w:t xml:space="preserve">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17F70">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17F70">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8"/>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9"/>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0"/>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1"/>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2"/>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316143">
        <w:rPr>
          <w:rFonts w:ascii="Sylfaen" w:hAnsi="Sylfaen"/>
          <w:sz w:val="24"/>
          <w:szCs w:val="24"/>
        </w:rPr>
        <w:t>GM-GHAPDzB-25/02</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3728" w:rsidP="00E12B8D">
      <w:pPr>
        <w:jc w:val="both"/>
        <w:rPr>
          <w:rFonts w:ascii="GHEA Grapalat" w:hAnsi="GHEA Grapalat" w:cs="Sylfaen"/>
        </w:rPr>
      </w:pPr>
      <w:r w:rsidRPr="002F3728">
        <w:rPr>
          <w:rFonts w:ascii="Sylfaen" w:hAnsi="Sylfaen"/>
          <w:i/>
        </w:rPr>
        <w:t>&lt;&lt; Гораван Гор детский сад» HOAK</w:t>
      </w:r>
      <w:r w:rsidRPr="005437F6">
        <w:rPr>
          <w:rFonts w:ascii="GHEA Grapalat" w:hAnsi="GHEA Grapalat"/>
        </w:rPr>
        <w:t xml:space="preserve"> </w:t>
      </w:r>
      <w:r>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316143">
        <w:rPr>
          <w:rFonts w:ascii="Sylfaen" w:hAnsi="Sylfaen"/>
        </w:rPr>
        <w:t>GM-GHAPDzB-25/02</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316143">
        <w:rPr>
          <w:rFonts w:ascii="Sylfaen" w:hAnsi="Sylfaen"/>
        </w:rPr>
        <w:t>GM-GHAPDzB-25/02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17F70">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316143">
        <w:rPr>
          <w:rFonts w:ascii="Sylfaen" w:hAnsi="Sylfaen"/>
        </w:rPr>
        <w:t>GM-GHAPDzB-25/02</w:t>
      </w:r>
      <w:r w:rsidR="008B1F5B">
        <w:rPr>
          <w:rFonts w:ascii="Sylfaen" w:hAnsi="Sylfaen"/>
          <w:i/>
        </w:rPr>
        <w:t xml:space="preserve"> </w:t>
      </w:r>
      <w:r w:rsidRPr="00AF791F">
        <w:rPr>
          <w:rFonts w:ascii="GHEA Grapalat" w:hAnsi="GHEA Grapalat"/>
        </w:rPr>
        <w:t>"*</w:t>
      </w:r>
    </w:p>
    <w:p w:rsidR="00E12B8D" w:rsidRDefault="00E12B8D" w:rsidP="00417F70">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417F70">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316143">
        <w:rPr>
          <w:rFonts w:ascii="Sylfaen" w:hAnsi="Sylfaen"/>
          <w:sz w:val="24"/>
          <w:szCs w:val="24"/>
        </w:rPr>
        <w:t>GM-GHAPDzB-25/02</w:t>
      </w:r>
      <w:r>
        <w:rPr>
          <w:rFonts w:ascii="GHEA Grapalat" w:hAnsi="GHEA Grapalat"/>
          <w:b/>
          <w:sz w:val="24"/>
          <w:szCs w:val="24"/>
        </w:rPr>
        <w:t>"</w:t>
      </w:r>
      <w:r>
        <w:rPr>
          <w:rStyle w:val="af6"/>
          <w:rFonts w:ascii="GHEA Grapalat" w:hAnsi="GHEA Grapalat"/>
          <w:b/>
          <w:sz w:val="24"/>
          <w:szCs w:val="24"/>
        </w:rPr>
        <w:footnoteReference w:customMarkFollows="1" w:id="14"/>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316143">
        <w:rPr>
          <w:rFonts w:ascii="Sylfaen" w:hAnsi="Sylfaen"/>
        </w:rPr>
        <w:t>GM-GHAPDzB-25/02</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316143">
        <w:rPr>
          <w:rFonts w:ascii="Sylfaen" w:hAnsi="Sylfaen"/>
          <w:i w:val="0"/>
          <w:sz w:val="24"/>
          <w:szCs w:val="24"/>
        </w:rPr>
        <w:t>GM-GHAPDzB-25/02</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417F70">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B0078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B0078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B0078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B00784"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B00784"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B007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17F70">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17F70">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17F70">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17F70">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17F70">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17F70">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17F70">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17F70">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17F70">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17F70">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17F70">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17F70">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17F70">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F37A62" w:rsidRDefault="00E12B8D" w:rsidP="00E12B8D">
      <w:pPr>
        <w:jc w:val="right"/>
        <w:rPr>
          <w:rFonts w:ascii="GHEA Grapalat" w:hAnsi="GHEA Grapalat"/>
          <w:b/>
        </w:rPr>
      </w:pPr>
      <w:r>
        <w:rPr>
          <w:rFonts w:ascii="GHEA Grapalat" w:hAnsi="GHEA Grapalat"/>
          <w:b/>
        </w:rPr>
        <w:br w:type="page"/>
      </w:r>
    </w:p>
    <w:p w:rsidR="00F37A62" w:rsidRDefault="00F37A62" w:rsidP="00E12B8D">
      <w:pPr>
        <w:jc w:val="right"/>
        <w:rPr>
          <w:rFonts w:ascii="GHEA Grapalat" w:hAnsi="GHEA Grapalat"/>
          <w:b/>
        </w:rPr>
      </w:pPr>
    </w:p>
    <w:p w:rsidR="00F37A62" w:rsidRDefault="00F37A62" w:rsidP="00E12B8D">
      <w:pPr>
        <w:jc w:val="right"/>
        <w:rPr>
          <w:rFonts w:ascii="GHEA Grapalat" w:hAnsi="GHEA Grapalat"/>
          <w:b/>
        </w:rPr>
      </w:pPr>
    </w:p>
    <w:p w:rsidR="00E12B8D" w:rsidRPr="00DC619D" w:rsidRDefault="00E12B8D" w:rsidP="00E12B8D">
      <w:pPr>
        <w:jc w:val="right"/>
        <w:rPr>
          <w:rFonts w:ascii="GHEA Grapalat" w:hAnsi="GHEA Grapalat" w:cs="Arial"/>
          <w:b/>
        </w:rPr>
      </w:pPr>
      <w:r w:rsidRPr="009044F1">
        <w:rPr>
          <w:rFonts w:ascii="GHEA Grapalat" w:hAnsi="GHEA Grapalat"/>
          <w:b/>
        </w:rPr>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316143">
        <w:rPr>
          <w:rFonts w:ascii="Sylfaen" w:hAnsi="Sylfaen"/>
          <w:sz w:val="24"/>
          <w:szCs w:val="24"/>
        </w:rPr>
        <w:t>GM-GHAPDzB-25/02</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316143">
        <w:rPr>
          <w:rFonts w:ascii="Sylfaen" w:hAnsi="Sylfaen"/>
        </w:rPr>
        <w:t>GM-GHAPDzB-25/02</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 xml:space="preserve">"Наименование лота </w:t>
            </w:r>
            <w:r w:rsidRPr="005744FC">
              <w:rPr>
                <w:rFonts w:ascii="GHEA Grapalat" w:hAnsi="GHEA Grapalat"/>
                <w:sz w:val="20"/>
                <w:szCs w:val="20"/>
                <w:u w:val="single"/>
                <w:vertAlign w:val="subscript"/>
              </w:rPr>
              <w:lastRenderedPageBreak/>
              <w:t>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F37A62" w:rsidRDefault="00F37A62" w:rsidP="00E12B8D">
      <w:pPr>
        <w:widowControl w:val="0"/>
        <w:spacing w:after="160"/>
        <w:jc w:val="right"/>
        <w:rPr>
          <w:rFonts w:ascii="GHEA Grapalat" w:hAnsi="GHEA Grapalat"/>
          <w:i/>
          <w:sz w:val="22"/>
          <w:szCs w:val="22"/>
        </w:rPr>
      </w:pP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316143">
        <w:rPr>
          <w:rFonts w:ascii="Sylfaen" w:hAnsi="Sylfaen"/>
        </w:rPr>
        <w:t>GM-GHAPDzB-25/02</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3728" w:rsidRPr="002F3728">
        <w:rPr>
          <w:rFonts w:ascii="Sylfaen" w:hAnsi="Sylfaen"/>
          <w:i/>
        </w:rPr>
        <w:t>&lt;&lt; Гораван Гор детский сад» HOAK</w:t>
      </w:r>
      <w:r w:rsidR="002F372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16143">
        <w:rPr>
          <w:rFonts w:ascii="Sylfaen" w:hAnsi="Sylfaen"/>
          <w:i/>
        </w:rPr>
        <w:t>GM-GHAPDzB-25/02</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 xml:space="preserve">Банк настоящего Соглашения и прилагаемого Требования </w:t>
      </w:r>
      <w:r w:rsidRPr="00B138F3">
        <w:rPr>
          <w:rFonts w:ascii="GHEA Grapalat" w:hAnsi="GHEA Grapalat"/>
          <w:sz w:val="22"/>
          <w:szCs w:val="22"/>
        </w:rPr>
        <w:lastRenderedPageBreak/>
        <w:t>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316143">
        <w:rPr>
          <w:rFonts w:ascii="Sylfaen" w:hAnsi="Sylfaen"/>
        </w:rPr>
        <w:t>GM-GHAPDzB-25/02</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19"/>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F3728" w:rsidRPr="002F3728">
        <w:rPr>
          <w:rFonts w:ascii="Sylfaen" w:hAnsi="Sylfaen"/>
          <w:i/>
        </w:rPr>
        <w:t>&lt;&lt; Гораван Гор детский сад» HOAK</w:t>
      </w:r>
      <w:r w:rsidR="002F3728"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316143">
        <w:rPr>
          <w:rFonts w:ascii="Sylfaen" w:hAnsi="Sylfaen"/>
          <w:i/>
        </w:rPr>
        <w:t>GM-GHAPDzB-25/02</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57544E">
              <w:rPr>
                <w:rFonts w:ascii="Sylfaen" w:hAnsi="Sylfaen"/>
                <w:i/>
              </w:rPr>
              <w:t>&lt;&lt;</w:t>
            </w:r>
            <w:r>
              <w:rPr>
                <w:rFonts w:ascii="Sylfaen" w:hAnsi="Sylfaen"/>
                <w:i/>
              </w:rPr>
              <w:t>Гораван Гор детский сад» HOAK</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w:t>
            </w:r>
            <w:r>
              <w:rPr>
                <w:rFonts w:ascii="Sylfaen" w:hAnsi="Sylfaen"/>
              </w:rPr>
              <w:t>11684</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Sylfaen" w:hAnsi="Sylfaen"/>
              </w:rPr>
              <w:t>220121660066000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316143">
        <w:rPr>
          <w:rFonts w:ascii="Sylfaen" w:hAnsi="Sylfaen"/>
          <w:sz w:val="24"/>
          <w:szCs w:val="24"/>
        </w:rPr>
        <w:t>GM-GHAPDzB-25/02</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316143">
        <w:rPr>
          <w:rFonts w:ascii="Sylfaen" w:hAnsi="Sylfaen"/>
          <w:sz w:val="24"/>
          <w:szCs w:val="24"/>
        </w:rPr>
        <w:t>GM-GHAPDzB-25/02</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4"/>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5"/>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6"/>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7"/>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8"/>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9"/>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3728" w:rsidRPr="002F3728" w:rsidRDefault="002F3728" w:rsidP="002F3728">
            <w:r>
              <w:t xml:space="preserve">              </w:t>
            </w:r>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М. Петросян</w:t>
            </w: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Pr>
          <w:rFonts w:ascii="GHEA Grapalat" w:hAnsi="GHEA Grapalat" w:cs="Sylfaen"/>
          <w:b/>
          <w:lang w:val="hy-AM"/>
        </w:rPr>
        <w:t>M-GHAPSDB-24/01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F37A62" w:rsidRDefault="007941A0" w:rsidP="00F37A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F37A62" w:rsidRDefault="00F37A62" w:rsidP="00F37A62">
      <w:r>
        <w:rPr>
          <w:noProof/>
          <w:lang w:bidi="ar-SA"/>
        </w:rPr>
        <mc:AlternateContent>
          <mc:Choice Requires="wps">
            <w:drawing>
              <wp:anchor distT="0" distB="0" distL="114300" distR="114300" simplePos="0" relativeHeight="251659264" behindDoc="0" locked="0" layoutInCell="1" allowOverlap="1" wp14:anchorId="111E24B4" wp14:editId="4C72D459">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316143" w:rsidRPr="00D7729E" w:rsidRDefault="00316143" w:rsidP="00F37A62">
                            <w:pPr>
                              <w:contextualSpacing/>
                            </w:pPr>
                            <w:r>
                              <w:rPr>
                                <w:noProof/>
                                <w:position w:val="-6"/>
                                <w:lang w:bidi="ar-SA"/>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1"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11E24B4"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316143" w:rsidRPr="00D7729E" w:rsidRDefault="00316143" w:rsidP="00F37A62">
                      <w:pPr>
                        <w:contextualSpacing/>
                      </w:pPr>
                      <w:r>
                        <w:rPr>
                          <w:noProof/>
                          <w:position w:val="-6"/>
                          <w:lang w:bidi="ar-SA"/>
                        </w:rPr>
                        <w:drawing>
                          <wp:inline distT="0" distB="0" distL="0" distR="0" wp14:anchorId="570AE99C" wp14:editId="58B0FADC">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7729E">
                        <w:rPr>
                          <w:rFonts w:ascii="Roboto" w:hAnsi="Roboto"/>
                          <w:color w:val="0F2B46"/>
                          <w:szCs w:val="18"/>
                        </w:rPr>
                        <w:t xml:space="preserve"> </w:t>
                      </w:r>
                      <w:hyperlink r:id="rId12" w:tooltip="Doc Translator - www.onlinedoctranslator.com" w:history="1">
                        <w:r w:rsidRPr="00D7729E">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7729E">
                          <w:rPr>
                            <w:rFonts w:ascii="Roboto" w:hAnsi="Roboto"/>
                            <w:color w:val="0F2B46"/>
                            <w:sz w:val="18"/>
                            <w:szCs w:val="18"/>
                            <w:u w:val="single"/>
                          </w:rPr>
                          <w:t>.</w:t>
                        </w:r>
                        <w:r>
                          <w:rPr>
                            <w:rFonts w:ascii="Roboto" w:hAnsi="Roboto"/>
                            <w:color w:val="0F2B46"/>
                            <w:sz w:val="18"/>
                            <w:szCs w:val="18"/>
                            <w:u w:val="single"/>
                          </w:rPr>
                          <w:t>onlinedoctranslator</w:t>
                        </w:r>
                        <w:r w:rsidRPr="00D7729E">
                          <w:rPr>
                            <w:rFonts w:ascii="Roboto" w:hAnsi="Roboto"/>
                            <w:color w:val="0F2B46"/>
                            <w:sz w:val="18"/>
                            <w:szCs w:val="18"/>
                            <w:u w:val="single"/>
                          </w:rPr>
                          <w:t>.</w:t>
                        </w:r>
                        <w:r>
                          <w:rPr>
                            <w:rFonts w:ascii="Roboto" w:hAnsi="Roboto"/>
                            <w:color w:val="0F2B46"/>
                            <w:sz w:val="18"/>
                            <w:szCs w:val="18"/>
                            <w:u w:val="single"/>
                          </w:rPr>
                          <w:t>com</w:t>
                        </w:r>
                      </w:hyperlink>
                    </w:p>
                  </w:txbxContent>
                </v:textbox>
                <w10:wrap anchorx="margin" anchory="page"/>
              </v:shape>
            </w:pict>
          </mc:Fallback>
        </mc:AlternateContent>
      </w:r>
    </w:p>
    <w:p w:rsidR="00F37A62" w:rsidRPr="007816EA" w:rsidRDefault="00F37A62" w:rsidP="00F37A62">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p>
    <w:tbl>
      <w:tblPr>
        <w:tblW w:w="153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878"/>
        <w:gridCol w:w="926"/>
        <w:gridCol w:w="941"/>
        <w:gridCol w:w="4796"/>
        <w:gridCol w:w="672"/>
        <w:gridCol w:w="671"/>
        <w:gridCol w:w="955"/>
        <w:gridCol w:w="672"/>
        <w:gridCol w:w="1249"/>
        <w:gridCol w:w="828"/>
        <w:gridCol w:w="1787"/>
      </w:tblGrid>
      <w:tr w:rsidR="00F37A62" w:rsidRPr="007816EA" w:rsidTr="00316143">
        <w:trPr>
          <w:trHeight w:val="153"/>
        </w:trPr>
        <w:tc>
          <w:tcPr>
            <w:tcW w:w="15340" w:type="dxa"/>
            <w:gridSpan w:val="12"/>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Продукт:</w:t>
            </w:r>
          </w:p>
        </w:tc>
      </w:tr>
      <w:tr w:rsidR="00F37A62" w:rsidRPr="007816EA" w:rsidTr="00316143">
        <w:trPr>
          <w:trHeight w:val="233"/>
        </w:trPr>
        <w:tc>
          <w:tcPr>
            <w:tcW w:w="965" w:type="dxa"/>
            <w:vMerge w:val="restart"/>
            <w:shd w:val="clear" w:color="auto" w:fill="auto"/>
          </w:tcPr>
          <w:p w:rsidR="00F37A62" w:rsidRPr="00D7729E" w:rsidRDefault="00F37A62" w:rsidP="00316143">
            <w:pPr>
              <w:jc w:val="center"/>
              <w:rPr>
                <w:rFonts w:ascii="Arial AM" w:hAnsi="Arial AM"/>
                <w:sz w:val="18"/>
              </w:rPr>
            </w:pPr>
            <w:r w:rsidRPr="00D7729E">
              <w:rPr>
                <w:rFonts w:ascii="Sylfaen" w:hAnsi="Sylfaen" w:cs="Sylfaen"/>
                <w:sz w:val="18"/>
              </w:rPr>
              <w:t>по приглашению</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доза</w:t>
            </w:r>
            <w:r w:rsidRPr="00D7729E">
              <w:rPr>
                <w:rFonts w:ascii="Arial AM" w:hAnsi="Arial AM"/>
                <w:sz w:val="18"/>
              </w:rPr>
              <w:t xml:space="preserve"> </w:t>
            </w:r>
            <w:r w:rsidRPr="00D7729E">
              <w:rPr>
                <w:rFonts w:ascii="Sylfaen" w:hAnsi="Sylfaen" w:cs="Sylfaen"/>
                <w:sz w:val="18"/>
              </w:rPr>
              <w:t>число</w:t>
            </w:r>
          </w:p>
        </w:tc>
        <w:tc>
          <w:tcPr>
            <w:tcW w:w="878" w:type="dxa"/>
            <w:vMerge w:val="restart"/>
            <w:shd w:val="clear" w:color="auto" w:fill="auto"/>
          </w:tcPr>
          <w:p w:rsidR="00F37A62" w:rsidRPr="00D7729E" w:rsidRDefault="00F37A62" w:rsidP="00316143">
            <w:pPr>
              <w:jc w:val="center"/>
              <w:rPr>
                <w:rFonts w:ascii="Arial AM" w:hAnsi="Arial AM"/>
                <w:sz w:val="18"/>
              </w:rPr>
            </w:pPr>
            <w:r w:rsidRPr="00D7729E">
              <w:rPr>
                <w:rFonts w:ascii="Sylfaen" w:hAnsi="Sylfaen" w:cs="Sylfaen"/>
                <w:sz w:val="18"/>
              </w:rPr>
              <w:t>шоппинг</w:t>
            </w:r>
            <w:r w:rsidRPr="00D7729E">
              <w:rPr>
                <w:rFonts w:ascii="Arial AM" w:hAnsi="Arial AM"/>
                <w:sz w:val="18"/>
              </w:rPr>
              <w:t xml:space="preserve"> </w:t>
            </w:r>
            <w:r w:rsidRPr="00D7729E">
              <w:rPr>
                <w:rFonts w:ascii="Sylfaen" w:hAnsi="Sylfaen" w:cs="Sylfaen"/>
                <w:sz w:val="18"/>
              </w:rPr>
              <w:t>с планом</w:t>
            </w:r>
            <w:r w:rsidRPr="00D7729E">
              <w:rPr>
                <w:rFonts w:ascii="Arial AM" w:hAnsi="Arial AM"/>
                <w:sz w:val="18"/>
              </w:rPr>
              <w:t xml:space="preserve"> </w:t>
            </w:r>
            <w:r w:rsidRPr="00D7729E">
              <w:rPr>
                <w:rFonts w:ascii="Sylfaen" w:hAnsi="Sylfaen" w:cs="Sylfaen"/>
                <w:sz w:val="18"/>
              </w:rPr>
              <w:t>запланировано</w:t>
            </w:r>
            <w:r w:rsidRPr="00D7729E">
              <w:rPr>
                <w:rFonts w:ascii="Arial AM" w:hAnsi="Arial AM"/>
                <w:sz w:val="18"/>
              </w:rPr>
              <w:t xml:space="preserve"> </w:t>
            </w:r>
            <w:r w:rsidRPr="00D7729E">
              <w:rPr>
                <w:rFonts w:ascii="Sylfaen" w:hAnsi="Sylfaen" w:cs="Sylfaen"/>
                <w:sz w:val="18"/>
              </w:rPr>
              <w:t>через</w:t>
            </w:r>
            <w:r w:rsidRPr="00D7729E">
              <w:rPr>
                <w:rFonts w:ascii="Arial AM" w:hAnsi="Arial AM"/>
                <w:sz w:val="18"/>
              </w:rPr>
              <w:t xml:space="preserve"> </w:t>
            </w:r>
            <w:r w:rsidRPr="00D7729E">
              <w:rPr>
                <w:rFonts w:ascii="Sylfaen" w:hAnsi="Sylfaen" w:cs="Sylfaen"/>
                <w:sz w:val="18"/>
              </w:rPr>
              <w:t>код</w:t>
            </w:r>
            <w:r w:rsidRPr="00D7729E">
              <w:rPr>
                <w:rFonts w:ascii="Arial AM" w:hAnsi="Arial AM"/>
                <w:sz w:val="18"/>
              </w:rPr>
              <w:t>``</w:t>
            </w:r>
            <w:r w:rsidRPr="00D7729E">
              <w:rPr>
                <w:rFonts w:ascii="Sylfaen" w:hAnsi="Sylfaen" w:cs="Sylfaen"/>
                <w:sz w:val="18"/>
              </w:rPr>
              <w:t>в соответствии с</w:t>
            </w:r>
            <w:r w:rsidRPr="00D7729E">
              <w:rPr>
                <w:rFonts w:ascii="Arial AM" w:hAnsi="Arial AM"/>
                <w:sz w:val="18"/>
              </w:rPr>
              <w:t xml:space="preserve"> </w:t>
            </w:r>
            <w:r w:rsidRPr="00D7729E">
              <w:rPr>
                <w:rFonts w:ascii="Sylfaen" w:hAnsi="Sylfaen" w:cs="Sylfaen"/>
                <w:sz w:val="18"/>
              </w:rPr>
              <w:t>ГМА:</w:t>
            </w:r>
            <w:r w:rsidRPr="00D7729E">
              <w:rPr>
                <w:rFonts w:ascii="Arial AM" w:hAnsi="Arial AM"/>
                <w:sz w:val="18"/>
              </w:rPr>
              <w:t xml:space="preserve"> </w:t>
            </w:r>
            <w:r w:rsidRPr="00D7729E">
              <w:rPr>
                <w:rFonts w:ascii="Sylfaen" w:hAnsi="Sylfaen" w:cs="Sylfaen"/>
                <w:sz w:val="18"/>
              </w:rPr>
              <w:t>классификация</w:t>
            </w:r>
            <w:r w:rsidRPr="00D7729E">
              <w:rPr>
                <w:rFonts w:ascii="Arial AM" w:hAnsi="Arial AM"/>
                <w:sz w:val="18"/>
              </w:rPr>
              <w:t>(цена за просмотр)</w:t>
            </w:r>
          </w:p>
        </w:tc>
        <w:tc>
          <w:tcPr>
            <w:tcW w:w="926"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F37A62" w:rsidRPr="00D7729E" w:rsidRDefault="00F37A62" w:rsidP="00316143">
            <w:pPr>
              <w:jc w:val="center"/>
              <w:rPr>
                <w:rFonts w:ascii="Arial AM" w:hAnsi="Arial AM"/>
                <w:sz w:val="18"/>
              </w:rPr>
            </w:pPr>
            <w:r w:rsidRPr="00D7729E">
              <w:rPr>
                <w:rFonts w:ascii="Sylfaen" w:hAnsi="Sylfaen" w:cs="Sylfaen"/>
                <w:sz w:val="18"/>
              </w:rPr>
              <w:t>товар</w:t>
            </w:r>
            <w:r w:rsidRPr="00D7729E">
              <w:rPr>
                <w:rFonts w:ascii="Arial AM" w:hAnsi="Arial AM"/>
                <w:sz w:val="18"/>
              </w:rPr>
              <w:t xml:space="preserve"> </w:t>
            </w:r>
            <w:r w:rsidRPr="00D7729E">
              <w:rPr>
                <w:rFonts w:ascii="Sylfaen" w:hAnsi="Sylfaen" w:cs="Sylfaen"/>
                <w:sz w:val="18"/>
              </w:rPr>
              <w:t>знак</w:t>
            </w:r>
            <w:r w:rsidRPr="00D7729E">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D7729E">
              <w:rPr>
                <w:rFonts w:ascii="Arial AM" w:hAnsi="Arial AM"/>
                <w:sz w:val="18"/>
              </w:rPr>
              <w:t xml:space="preserve"> </w:t>
            </w:r>
            <w:r w:rsidRPr="00D7729E">
              <w:rPr>
                <w:rFonts w:ascii="Sylfaen" w:hAnsi="Sylfaen" w:cs="Sylfaen"/>
                <w:sz w:val="18"/>
              </w:rPr>
              <w:t>и:</w:t>
            </w:r>
            <w:r w:rsidRPr="00D7729E">
              <w:rPr>
                <w:rFonts w:ascii="Arial AM" w:hAnsi="Arial AM"/>
                <w:sz w:val="18"/>
              </w:rPr>
              <w:t xml:space="preserve"> </w:t>
            </w:r>
            <w:r w:rsidRPr="00D7729E">
              <w:rPr>
                <w:rFonts w:ascii="Sylfaen" w:hAnsi="Sylfaen" w:cs="Sylfaen"/>
                <w:sz w:val="18"/>
              </w:rPr>
              <w:t>производителя</w:t>
            </w:r>
            <w:r w:rsidRPr="00D7729E">
              <w:rPr>
                <w:rFonts w:ascii="Arial AM" w:hAnsi="Arial AM"/>
                <w:sz w:val="18"/>
              </w:rPr>
              <w:t xml:space="preserve"> </w:t>
            </w:r>
            <w:r w:rsidRPr="00D7729E">
              <w:rPr>
                <w:rFonts w:ascii="Sylfaen" w:hAnsi="Sylfaen" w:cs="Sylfaen"/>
                <w:sz w:val="18"/>
              </w:rPr>
              <w:t>имя:</w:t>
            </w:r>
            <w:r w:rsidRPr="00D7729E">
              <w:rPr>
                <w:rFonts w:ascii="Arial AM" w:hAnsi="Arial AM"/>
                <w:sz w:val="18"/>
              </w:rPr>
              <w:t>**</w:t>
            </w:r>
          </w:p>
        </w:tc>
        <w:tc>
          <w:tcPr>
            <w:tcW w:w="4796"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672" w:type="dxa"/>
            <w:vMerge w:val="restart"/>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предложения</w:t>
            </w:r>
          </w:p>
        </w:tc>
      </w:tr>
      <w:tr w:rsidR="00F37A62" w:rsidRPr="007816EA" w:rsidTr="00316143">
        <w:trPr>
          <w:trHeight w:val="473"/>
        </w:trPr>
        <w:tc>
          <w:tcPr>
            <w:tcW w:w="965" w:type="dxa"/>
            <w:vMerge/>
            <w:shd w:val="clear" w:color="auto" w:fill="auto"/>
          </w:tcPr>
          <w:p w:rsidR="00F37A62" w:rsidRPr="007816EA" w:rsidRDefault="00F37A62" w:rsidP="00316143">
            <w:pPr>
              <w:jc w:val="center"/>
              <w:rPr>
                <w:rFonts w:ascii="Arial AM" w:hAnsi="Arial AM"/>
                <w:sz w:val="18"/>
              </w:rPr>
            </w:pPr>
          </w:p>
        </w:tc>
        <w:tc>
          <w:tcPr>
            <w:tcW w:w="878" w:type="dxa"/>
            <w:vMerge/>
            <w:shd w:val="clear" w:color="auto" w:fill="auto"/>
          </w:tcPr>
          <w:p w:rsidR="00F37A62" w:rsidRPr="007816EA" w:rsidRDefault="00F37A62" w:rsidP="00316143">
            <w:pPr>
              <w:jc w:val="center"/>
              <w:rPr>
                <w:rFonts w:ascii="Arial AM" w:hAnsi="Arial AM"/>
                <w:sz w:val="18"/>
              </w:rPr>
            </w:pPr>
          </w:p>
        </w:tc>
        <w:tc>
          <w:tcPr>
            <w:tcW w:w="926" w:type="dxa"/>
            <w:vMerge/>
            <w:shd w:val="clear" w:color="auto" w:fill="auto"/>
          </w:tcPr>
          <w:p w:rsidR="00F37A62" w:rsidRPr="007816EA" w:rsidRDefault="00F37A62" w:rsidP="00316143">
            <w:pPr>
              <w:jc w:val="center"/>
              <w:rPr>
                <w:rFonts w:ascii="Arial AM" w:hAnsi="Arial AM"/>
                <w:sz w:val="18"/>
              </w:rPr>
            </w:pPr>
          </w:p>
        </w:tc>
        <w:tc>
          <w:tcPr>
            <w:tcW w:w="941" w:type="dxa"/>
            <w:vMerge/>
            <w:shd w:val="clear" w:color="auto" w:fill="auto"/>
          </w:tcPr>
          <w:p w:rsidR="00F37A62" w:rsidRPr="007816EA" w:rsidRDefault="00F37A62" w:rsidP="00316143">
            <w:pPr>
              <w:jc w:val="center"/>
              <w:rPr>
                <w:rFonts w:ascii="Arial AM" w:hAnsi="Arial AM"/>
                <w:sz w:val="18"/>
              </w:rPr>
            </w:pPr>
          </w:p>
        </w:tc>
        <w:tc>
          <w:tcPr>
            <w:tcW w:w="4796" w:type="dxa"/>
            <w:vMerge/>
            <w:shd w:val="clear" w:color="auto" w:fill="auto"/>
          </w:tcPr>
          <w:p w:rsidR="00F37A62" w:rsidRPr="007816EA" w:rsidRDefault="00F37A62" w:rsidP="00316143">
            <w:pPr>
              <w:jc w:val="center"/>
              <w:rPr>
                <w:rFonts w:ascii="Arial AM" w:hAnsi="Arial AM"/>
                <w:sz w:val="18"/>
              </w:rPr>
            </w:pPr>
          </w:p>
        </w:tc>
        <w:tc>
          <w:tcPr>
            <w:tcW w:w="672" w:type="dxa"/>
            <w:vMerge/>
            <w:shd w:val="clear" w:color="auto" w:fill="auto"/>
          </w:tcPr>
          <w:p w:rsidR="00F37A62" w:rsidRPr="007816EA" w:rsidRDefault="00F37A62" w:rsidP="00316143">
            <w:pPr>
              <w:jc w:val="center"/>
              <w:rPr>
                <w:rFonts w:ascii="Arial AM" w:hAnsi="Arial AM"/>
                <w:sz w:val="18"/>
              </w:rPr>
            </w:pPr>
          </w:p>
        </w:tc>
        <w:tc>
          <w:tcPr>
            <w:tcW w:w="671" w:type="dxa"/>
            <w:vMerge/>
            <w:shd w:val="clear" w:color="auto" w:fill="auto"/>
          </w:tcPr>
          <w:p w:rsidR="00F37A62" w:rsidRPr="007816EA" w:rsidRDefault="00F37A62" w:rsidP="00316143">
            <w:pPr>
              <w:jc w:val="center"/>
              <w:rPr>
                <w:rFonts w:ascii="Arial AM" w:hAnsi="Arial AM"/>
                <w:sz w:val="18"/>
              </w:rPr>
            </w:pPr>
          </w:p>
        </w:tc>
        <w:tc>
          <w:tcPr>
            <w:tcW w:w="955" w:type="dxa"/>
            <w:vMerge/>
            <w:shd w:val="clear" w:color="auto" w:fill="auto"/>
          </w:tcPr>
          <w:p w:rsidR="00F37A62" w:rsidRPr="007816EA" w:rsidRDefault="00F37A62" w:rsidP="00316143">
            <w:pPr>
              <w:jc w:val="center"/>
              <w:rPr>
                <w:rFonts w:ascii="Arial AM" w:hAnsi="Arial AM"/>
                <w:sz w:val="18"/>
              </w:rPr>
            </w:pPr>
          </w:p>
        </w:tc>
        <w:tc>
          <w:tcPr>
            <w:tcW w:w="672" w:type="dxa"/>
            <w:vMerge/>
            <w:shd w:val="clear" w:color="auto" w:fill="auto"/>
          </w:tcPr>
          <w:p w:rsidR="00F37A62" w:rsidRPr="007816EA" w:rsidRDefault="00F37A62" w:rsidP="00316143">
            <w:pPr>
              <w:jc w:val="center"/>
              <w:rPr>
                <w:rFonts w:ascii="Arial AM" w:hAnsi="Arial AM"/>
                <w:sz w:val="18"/>
              </w:rPr>
            </w:pPr>
          </w:p>
        </w:tc>
        <w:tc>
          <w:tcPr>
            <w:tcW w:w="1249" w:type="dxa"/>
            <w:shd w:val="clear" w:color="auto" w:fill="auto"/>
          </w:tcPr>
          <w:p w:rsidR="00F37A62" w:rsidRPr="007816EA" w:rsidRDefault="00F37A62" w:rsidP="00316143">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F37A62" w:rsidRPr="007816EA" w:rsidRDefault="00F37A62" w:rsidP="00316143">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F37A62" w:rsidRPr="007816EA" w:rsidRDefault="00F37A62" w:rsidP="00316143">
            <w:pPr>
              <w:rPr>
                <w:rFonts w:ascii="Arial AM" w:hAnsi="Arial AM"/>
                <w:sz w:val="18"/>
              </w:rPr>
            </w:pPr>
            <w:r w:rsidRPr="007816EA">
              <w:rPr>
                <w:rFonts w:ascii="Sylfaen" w:hAnsi="Sylfaen" w:cs="Sylfaen"/>
                <w:sz w:val="18"/>
              </w:rPr>
              <w:t>Термин:</w:t>
            </w:r>
            <w:r w:rsidRPr="007816EA">
              <w:rPr>
                <w:rFonts w:ascii="Arial AM" w:hAnsi="Arial AM"/>
                <w:sz w:val="18"/>
              </w:rPr>
              <w:t>***</w:t>
            </w:r>
          </w:p>
          <w:p w:rsidR="00F37A62" w:rsidRPr="007816EA" w:rsidRDefault="00F37A62" w:rsidP="00316143">
            <w:pPr>
              <w:rPr>
                <w:rFonts w:ascii="Arial AM" w:hAnsi="Arial AM"/>
                <w:sz w:val="18"/>
              </w:rPr>
            </w:pPr>
          </w:p>
        </w:tc>
      </w:tr>
      <w:tr w:rsidR="00F37A62" w:rsidRPr="00D7729E" w:rsidTr="00316143">
        <w:trPr>
          <w:trHeight w:val="153"/>
        </w:trPr>
        <w:tc>
          <w:tcPr>
            <w:tcW w:w="965" w:type="dxa"/>
            <w:shd w:val="clear" w:color="auto" w:fill="auto"/>
          </w:tcPr>
          <w:p w:rsidR="00F37A62" w:rsidRPr="00316143" w:rsidRDefault="00316143" w:rsidP="00316143">
            <w:pPr>
              <w:rPr>
                <w:rFonts w:ascii="Arial AM" w:hAnsi="Arial AM"/>
                <w:sz w:val="20"/>
                <w:lang w:val="en-US"/>
              </w:rPr>
            </w:pPr>
            <w:r>
              <w:rPr>
                <w:rFonts w:ascii="Arial AM" w:hAnsi="Arial AM"/>
                <w:sz w:val="20"/>
                <w:lang w:val="en-US"/>
              </w:rPr>
              <w:t>6</w:t>
            </w:r>
          </w:p>
        </w:tc>
        <w:tc>
          <w:tcPr>
            <w:tcW w:w="878" w:type="dxa"/>
            <w:shd w:val="clear" w:color="auto" w:fill="auto"/>
          </w:tcPr>
          <w:p w:rsidR="00F37A62" w:rsidRPr="007816EA" w:rsidRDefault="00F37A62" w:rsidP="00316143">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F37A62" w:rsidRPr="007816EA" w:rsidRDefault="00F37A62" w:rsidP="00316143">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F37A62" w:rsidRPr="007816EA" w:rsidRDefault="00F37A62" w:rsidP="00316143">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316143">
            <w:pPr>
              <w:rPr>
                <w:rFonts w:ascii="Arial AM" w:hAnsi="Arial AM"/>
                <w:sz w:val="20"/>
                <w:lang w:val="hy-AM"/>
              </w:rPr>
            </w:pPr>
            <w:r w:rsidRPr="00E008B5">
              <w:rPr>
                <w:rFonts w:ascii="Sylfaen" w:hAnsi="Sylfaen" w:cs="Sylfaen"/>
                <w:color w:val="000000"/>
                <w:sz w:val="18"/>
                <w:szCs w:val="18"/>
                <w:lang w:val="hy-AM"/>
              </w:rPr>
              <w:t>Сливочный крем / Упаковка:</w:t>
            </w:r>
            <w:r w:rsidRPr="00E008B5">
              <w:rPr>
                <w:rFonts w:ascii="Sylfaen" w:hAnsi="Sylfaen" w:cs="Sylfaen"/>
                <w:b/>
                <w:color w:val="FF0000"/>
                <w:sz w:val="18"/>
                <w:szCs w:val="18"/>
                <w:lang w:val="hy-AM"/>
              </w:rPr>
              <w:t>до 25 кг</w:t>
            </w:r>
            <w:r w:rsidRPr="00E008B5">
              <w:rPr>
                <w:rFonts w:ascii="Sylfaen" w:hAnsi="Sylfaen" w:cs="Sylfaen"/>
                <w:color w:val="FF0000"/>
                <w:sz w:val="18"/>
                <w:szCs w:val="18"/>
                <w:lang w:val="hy-AM"/>
              </w:rPr>
              <w:t xml:space="preserve"> </w:t>
            </w:r>
            <w:r w:rsidRPr="00E008B5">
              <w:rPr>
                <w:rFonts w:ascii="Sylfaen" w:hAnsi="Sylfaen" w:cs="Sylfaen"/>
                <w:color w:val="000000"/>
                <w:sz w:val="18"/>
                <w:szCs w:val="18"/>
                <w:lang w:val="hy-AM"/>
              </w:rPr>
              <w:t xml:space="preserve">с картонными коробками по желанию заказчика/; молочный жир, жирность не менее 82,9%, высшего качества, свежий, </w:t>
            </w:r>
            <w:r w:rsidRPr="00E008B5">
              <w:rPr>
                <w:rFonts w:ascii="Sylfaen" w:hAnsi="Sylfaen" w:cs="Sylfaen"/>
                <w:color w:val="000000"/>
                <w:sz w:val="18"/>
                <w:szCs w:val="18"/>
                <w:lang w:val="hy-AM"/>
              </w:rPr>
              <w:lastRenderedPageBreak/>
              <w:t xml:space="preserve">влажность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ТК 029/2012), Комиссия Таможенного союза 2011 г. Положения «О безопасности упаковки» (МУ ТС 005/2011), принятого Решением № 769 от 16 августа 2011 г.,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7816EA" w:rsidRDefault="00F37A62" w:rsidP="00316143">
            <w:pPr>
              <w:jc w:val="center"/>
              <w:rPr>
                <w:rFonts w:ascii="Arial AM" w:hAnsi="Arial AM"/>
                <w:sz w:val="20"/>
                <w:lang w:val="hy-AM"/>
              </w:rPr>
            </w:pPr>
            <w:r w:rsidRPr="00771488">
              <w:rPr>
                <w:rFonts w:ascii="Sylfaen" w:hAnsi="Sylfaen" w:cs="Sylfaen"/>
                <w:sz w:val="20"/>
                <w:szCs w:val="20"/>
                <w:lang w:val="hy-AM"/>
              </w:rPr>
              <w:lastRenderedPageBreak/>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771488" w:rsidRDefault="00F37A62" w:rsidP="00316143">
            <w:pPr>
              <w:rPr>
                <w:rFonts w:asciiTheme="minorHAnsi" w:hAnsiTheme="minorHAnsi"/>
                <w:sz w:val="20"/>
                <w:lang w:val="hy-AM"/>
              </w:rPr>
            </w:pPr>
            <w:r w:rsidRPr="00771488">
              <w:rPr>
                <w:rFonts w:asciiTheme="minorHAnsi" w:hAnsiTheme="minorHAnsi" w:cs="Calibri"/>
                <w:color w:val="000000"/>
                <w:sz w:val="20"/>
                <w:szCs w:val="20"/>
                <w:lang w:val="hy-AM"/>
              </w:rPr>
              <w:t>4700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771488" w:rsidRDefault="00F37A62" w:rsidP="00316143">
            <w:pPr>
              <w:rPr>
                <w:rFonts w:asciiTheme="minorHAnsi" w:hAnsiTheme="minorHAnsi"/>
                <w:sz w:val="20"/>
                <w:lang w:val="hy-AM"/>
              </w:rPr>
            </w:pPr>
            <w:r>
              <w:rPr>
                <w:rFonts w:asciiTheme="minorHAnsi" w:hAnsiTheme="minorHAnsi"/>
                <w:sz w:val="20"/>
                <w:lang w:val="hy-AM"/>
              </w:rPr>
              <w:t>1410000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316143">
            <w:pPr>
              <w:jc w:val="center"/>
              <w:rPr>
                <w:rFonts w:asciiTheme="minorHAnsi" w:hAnsiTheme="minorHAnsi"/>
                <w:sz w:val="20"/>
              </w:rPr>
            </w:pPr>
            <w:r>
              <w:rPr>
                <w:rFonts w:asciiTheme="minorHAnsi" w:hAnsiTheme="minorHAnsi"/>
                <w:sz w:val="20"/>
                <w:lang w:val="hy-AM"/>
              </w:rPr>
              <w:t>300</w:t>
            </w:r>
          </w:p>
        </w:tc>
        <w:tc>
          <w:tcPr>
            <w:tcW w:w="1249" w:type="dxa"/>
            <w:shd w:val="clear" w:color="auto" w:fill="auto"/>
          </w:tcPr>
          <w:p w:rsidR="00F37A62" w:rsidRDefault="00F37A62" w:rsidP="00316143">
            <w:pPr>
              <w:rPr>
                <w:rFonts w:ascii="Arial" w:hAnsi="Arial" w:cs="Arial"/>
                <w:sz w:val="20"/>
                <w:lang w:val="hy-AM"/>
              </w:rPr>
            </w:pPr>
            <w:r>
              <w:rPr>
                <w:rFonts w:ascii="Arial" w:hAnsi="Arial" w:cs="Arial"/>
                <w:sz w:val="20"/>
                <w:lang w:val="hy-AM"/>
              </w:rPr>
              <w:t>Гораванская община</w:t>
            </w:r>
          </w:p>
          <w:p w:rsidR="00F37A62" w:rsidRDefault="00825375" w:rsidP="00316143">
            <w:r>
              <w:rPr>
                <w:rFonts w:ascii="Arial" w:hAnsi="Arial" w:cs="Arial"/>
                <w:sz w:val="20"/>
                <w:lang w:val="hy-AM"/>
              </w:rPr>
              <w:t xml:space="preserve">Геворг </w:t>
            </w:r>
            <w:r>
              <w:rPr>
                <w:rFonts w:ascii="Arial" w:hAnsi="Arial" w:cs="Arial"/>
                <w:sz w:val="20"/>
                <w:lang w:val="hy-AM"/>
              </w:rPr>
              <w:lastRenderedPageBreak/>
              <w:t>Марзпетуни 7</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316143">
            <w:pPr>
              <w:jc w:val="center"/>
              <w:rPr>
                <w:rFonts w:asciiTheme="minorHAnsi" w:hAnsiTheme="minorHAnsi"/>
                <w:sz w:val="20"/>
              </w:rPr>
            </w:pPr>
            <w:r>
              <w:rPr>
                <w:rFonts w:asciiTheme="minorHAnsi" w:hAnsiTheme="minorHAnsi"/>
                <w:sz w:val="20"/>
                <w:lang w:val="hy-AM"/>
              </w:rPr>
              <w:lastRenderedPageBreak/>
              <w:t>300</w:t>
            </w:r>
          </w:p>
        </w:tc>
        <w:tc>
          <w:tcPr>
            <w:tcW w:w="1787" w:type="dxa"/>
            <w:shd w:val="clear" w:color="auto" w:fill="auto"/>
          </w:tcPr>
          <w:p w:rsidR="00F37A62" w:rsidRPr="007816EA" w:rsidRDefault="00F37A62" w:rsidP="00316143">
            <w:pPr>
              <w:rPr>
                <w:rFonts w:ascii="Arial AM" w:hAnsi="Arial AM"/>
                <w:sz w:val="20"/>
                <w:lang w:val="hy-AM"/>
              </w:rPr>
            </w:pPr>
            <w:r>
              <w:rPr>
                <w:rFonts w:ascii="Sylfaen" w:hAnsi="Sylfaen" w:cs="Sylfaen"/>
                <w:sz w:val="16"/>
                <w:szCs w:val="16"/>
                <w:lang w:val="hy-AM"/>
              </w:rPr>
              <w:t xml:space="preserve">После вступления договора в силу до последнего рабочего </w:t>
            </w:r>
            <w:r>
              <w:rPr>
                <w:rFonts w:ascii="Sylfaen" w:hAnsi="Sylfaen" w:cs="Sylfaen"/>
                <w:sz w:val="16"/>
                <w:szCs w:val="16"/>
                <w:lang w:val="hy-AM"/>
              </w:rPr>
              <w:lastRenderedPageBreak/>
              <w:t>дня, установленного на декабрь месяц в детском саду 2025 года включительно.</w:t>
            </w:r>
          </w:p>
        </w:tc>
      </w:tr>
      <w:tr w:rsidR="00F37A62" w:rsidRPr="00D7729E" w:rsidTr="00316143">
        <w:trPr>
          <w:trHeight w:val="153"/>
        </w:trPr>
        <w:tc>
          <w:tcPr>
            <w:tcW w:w="965" w:type="dxa"/>
            <w:shd w:val="clear" w:color="auto" w:fill="auto"/>
          </w:tcPr>
          <w:p w:rsidR="00F37A62" w:rsidRPr="009644AD" w:rsidRDefault="00316143" w:rsidP="00316143">
            <w:pPr>
              <w:rPr>
                <w:rFonts w:asciiTheme="minorHAnsi" w:hAnsiTheme="minorHAnsi"/>
                <w:sz w:val="20"/>
              </w:rPr>
            </w:pPr>
            <w:r>
              <w:rPr>
                <w:rFonts w:asciiTheme="minorHAnsi" w:hAnsiTheme="minorHAnsi"/>
                <w:sz w:val="20"/>
              </w:rPr>
              <w:lastRenderedPageBreak/>
              <w:t>17</w:t>
            </w:r>
          </w:p>
        </w:tc>
        <w:tc>
          <w:tcPr>
            <w:tcW w:w="878" w:type="dxa"/>
            <w:shd w:val="clear" w:color="auto" w:fill="auto"/>
          </w:tcPr>
          <w:p w:rsidR="00F37A62" w:rsidRPr="00D211CA" w:rsidRDefault="00D211CA" w:rsidP="00316143">
            <w:pPr>
              <w:rPr>
                <w:rFonts w:ascii="Arial AM" w:hAnsi="Arial AM"/>
                <w:sz w:val="20"/>
                <w:lang w:val="en-US"/>
              </w:rPr>
            </w:pPr>
            <w:r>
              <w:rPr>
                <w:rFonts w:ascii="Arial AM" w:hAnsi="Arial AM"/>
                <w:sz w:val="20"/>
                <w:lang w:val="en-US"/>
              </w:rPr>
              <w:t>15512110</w:t>
            </w:r>
          </w:p>
        </w:tc>
        <w:tc>
          <w:tcPr>
            <w:tcW w:w="926" w:type="dxa"/>
            <w:shd w:val="clear" w:color="auto" w:fill="auto"/>
          </w:tcPr>
          <w:p w:rsidR="00F37A62" w:rsidRPr="00954131" w:rsidRDefault="00F37A62" w:rsidP="00316143">
            <w:pPr>
              <w:rPr>
                <w:rFonts w:ascii="Arial AM" w:hAnsi="Arial AM"/>
                <w:sz w:val="20"/>
                <w:lang w:val="hy-AM"/>
              </w:rPr>
            </w:pPr>
            <w:r>
              <w:rPr>
                <w:rFonts w:ascii="Sylfaen" w:hAnsi="Sylfaen" w:cs="Sylfaen"/>
                <w:color w:val="000000"/>
                <w:sz w:val="20"/>
                <w:szCs w:val="20"/>
                <w:lang w:val="hy-AM"/>
              </w:rPr>
              <w:t>Сладкий сыр</w:t>
            </w:r>
          </w:p>
        </w:tc>
        <w:tc>
          <w:tcPr>
            <w:tcW w:w="941" w:type="dxa"/>
            <w:shd w:val="clear" w:color="auto" w:fill="auto"/>
          </w:tcPr>
          <w:p w:rsidR="00F37A62" w:rsidRPr="007816EA" w:rsidRDefault="00F37A62" w:rsidP="00316143">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681D75" w:rsidRDefault="00F37A62" w:rsidP="00316143">
            <w:pPr>
              <w:rPr>
                <w:rFonts w:ascii="Arial AM" w:hAnsi="Arial AM"/>
                <w:sz w:val="20"/>
                <w:lang w:val="hy-AM"/>
              </w:rPr>
            </w:pPr>
            <w:r w:rsidRPr="00681D75">
              <w:rPr>
                <w:lang w:val="hy-AM"/>
              </w:rPr>
              <w:t xml:space="preserve">Творог сладкий, ванильный, плитка шоколадная: глазированная, фасованная /вес: 40-45г/: Общие обязательные условия на продукцию, согласно решению Совета Евразийской экономической комиссии от 9 октября 2013 г. № 67 «О безопасности». молока и молочной продукции»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w:t>
            </w:r>
            <w:r w:rsidRPr="00681D75">
              <w:rPr>
                <w:lang w:val="hy-AM"/>
              </w:rPr>
              <w:lastRenderedPageBreak/>
              <w:t>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Маркировка: разборчивая. Доставка осуществляется не реже одного раза в неделю. Конкретный день доставки определяется Покупателем заранее (не ранее 3 рабочих дней)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продовольственной безопасности Республики Армения №, транспортными средствами, предназначенными для перевозки. указанный объем продукта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поставленному товару.</w:t>
            </w:r>
          </w:p>
        </w:tc>
        <w:tc>
          <w:tcPr>
            <w:tcW w:w="672" w:type="dxa"/>
            <w:shd w:val="clear" w:color="auto" w:fill="auto"/>
          </w:tcPr>
          <w:p w:rsidR="00F37A62" w:rsidRPr="007816EA" w:rsidRDefault="00F37A62" w:rsidP="00316143">
            <w:pPr>
              <w:jc w:val="center"/>
              <w:rPr>
                <w:rFonts w:ascii="Arial AM" w:hAnsi="Arial AM"/>
                <w:sz w:val="20"/>
                <w:lang w:val="hy-AM"/>
              </w:rPr>
            </w:pPr>
            <w:r>
              <w:rPr>
                <w:rFonts w:ascii="Sylfaen" w:hAnsi="Sylfaen" w:cs="Sylfaen"/>
                <w:sz w:val="20"/>
                <w:szCs w:val="20"/>
              </w:rPr>
              <w:lastRenderedPageBreak/>
              <w:t>граммы</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316143">
            <w:pPr>
              <w:rPr>
                <w:rFonts w:asciiTheme="minorHAnsi" w:hAnsiTheme="minorHAnsi"/>
                <w:sz w:val="20"/>
                <w:lang w:val="hy-AM"/>
              </w:rPr>
            </w:pPr>
            <w:r>
              <w:rPr>
                <w:rFonts w:asciiTheme="minorHAnsi" w:hAnsiTheme="minorHAnsi" w:cs="Calibri"/>
                <w:color w:val="000000"/>
                <w:sz w:val="20"/>
                <w:szCs w:val="20"/>
                <w:lang w:val="hy-AM"/>
              </w:rPr>
              <w:t>150: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316143">
            <w:pPr>
              <w:rPr>
                <w:rFonts w:asciiTheme="minorHAnsi" w:hAnsiTheme="minorHAnsi"/>
                <w:sz w:val="20"/>
                <w:lang w:val="hy-AM"/>
              </w:rPr>
            </w:pPr>
            <w:r>
              <w:rPr>
                <w:rFonts w:asciiTheme="minorHAnsi" w:hAnsiTheme="minorHAnsi"/>
                <w:sz w:val="20"/>
                <w:lang w:val="hy-AM"/>
              </w:rPr>
              <w:t>66000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316143">
            <w:pPr>
              <w:jc w:val="center"/>
              <w:rPr>
                <w:rFonts w:asciiTheme="minorHAnsi" w:hAnsiTheme="minorHAnsi"/>
                <w:sz w:val="20"/>
                <w:lang w:val="hy-AM"/>
              </w:rPr>
            </w:pPr>
            <w:r>
              <w:rPr>
                <w:rFonts w:asciiTheme="minorHAnsi" w:hAnsiTheme="minorHAnsi"/>
                <w:sz w:val="20"/>
                <w:lang w:val="hy-AM"/>
              </w:rPr>
              <w:t>440:</w:t>
            </w:r>
          </w:p>
        </w:tc>
        <w:tc>
          <w:tcPr>
            <w:tcW w:w="1249" w:type="dxa"/>
            <w:shd w:val="clear" w:color="auto" w:fill="auto"/>
          </w:tcPr>
          <w:p w:rsidR="00F37A62" w:rsidRDefault="00F37A62" w:rsidP="00316143">
            <w:pPr>
              <w:rPr>
                <w:rFonts w:ascii="Arial" w:hAnsi="Arial" w:cs="Arial"/>
                <w:sz w:val="20"/>
                <w:lang w:val="hy-AM"/>
              </w:rPr>
            </w:pPr>
            <w:r>
              <w:rPr>
                <w:rFonts w:ascii="Arial" w:hAnsi="Arial" w:cs="Arial"/>
                <w:sz w:val="20"/>
                <w:lang w:val="hy-AM"/>
              </w:rPr>
              <w:t>Гораванская община</w:t>
            </w:r>
          </w:p>
          <w:p w:rsidR="00F37A62" w:rsidRDefault="00F37A62" w:rsidP="00316143">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C95851" w:rsidRDefault="00F37A62" w:rsidP="00316143">
            <w:pPr>
              <w:jc w:val="center"/>
              <w:rPr>
                <w:rFonts w:asciiTheme="minorHAnsi" w:hAnsiTheme="minorHAnsi"/>
                <w:sz w:val="20"/>
                <w:lang w:val="hy-AM"/>
              </w:rPr>
            </w:pPr>
            <w:r>
              <w:rPr>
                <w:rFonts w:asciiTheme="minorHAnsi" w:hAnsiTheme="minorHAnsi"/>
                <w:sz w:val="20"/>
                <w:lang w:val="hy-AM"/>
              </w:rPr>
              <w:t>440:</w:t>
            </w:r>
          </w:p>
        </w:tc>
        <w:tc>
          <w:tcPr>
            <w:tcW w:w="1787" w:type="dxa"/>
            <w:shd w:val="clear" w:color="auto" w:fill="auto"/>
          </w:tcPr>
          <w:p w:rsidR="00F37A62" w:rsidRPr="00CE756C" w:rsidRDefault="00F37A62" w:rsidP="00316143">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316143">
        <w:trPr>
          <w:trHeight w:val="153"/>
        </w:trPr>
        <w:tc>
          <w:tcPr>
            <w:tcW w:w="965" w:type="dxa"/>
            <w:shd w:val="clear" w:color="auto" w:fill="auto"/>
          </w:tcPr>
          <w:p w:rsidR="00F37A62" w:rsidRPr="009644AD" w:rsidRDefault="00316143" w:rsidP="00316143">
            <w:pPr>
              <w:rPr>
                <w:rFonts w:asciiTheme="minorHAnsi" w:hAnsiTheme="minorHAnsi"/>
                <w:sz w:val="20"/>
              </w:rPr>
            </w:pPr>
            <w:r>
              <w:rPr>
                <w:rFonts w:asciiTheme="minorHAnsi" w:hAnsiTheme="minorHAnsi"/>
                <w:sz w:val="20"/>
              </w:rPr>
              <w:lastRenderedPageBreak/>
              <w:t>18</w:t>
            </w:r>
          </w:p>
        </w:tc>
        <w:tc>
          <w:tcPr>
            <w:tcW w:w="878" w:type="dxa"/>
            <w:shd w:val="clear" w:color="auto" w:fill="auto"/>
          </w:tcPr>
          <w:p w:rsidR="00F37A62" w:rsidRPr="00D211CA" w:rsidRDefault="00D211CA" w:rsidP="00316143">
            <w:pPr>
              <w:rPr>
                <w:rFonts w:ascii="Arial AM" w:hAnsi="Arial AM"/>
                <w:sz w:val="20"/>
                <w:lang w:val="en-US"/>
              </w:rPr>
            </w:pPr>
            <w:r>
              <w:rPr>
                <w:rFonts w:ascii="Arial AM" w:hAnsi="Arial AM"/>
                <w:sz w:val="20"/>
                <w:lang w:val="en-US"/>
              </w:rPr>
              <w:t>1551300</w:t>
            </w:r>
          </w:p>
        </w:tc>
        <w:tc>
          <w:tcPr>
            <w:tcW w:w="926" w:type="dxa"/>
            <w:shd w:val="clear" w:color="auto" w:fill="auto"/>
          </w:tcPr>
          <w:p w:rsidR="00F37A62" w:rsidRPr="00954131" w:rsidRDefault="00F37A62" w:rsidP="00316143">
            <w:pPr>
              <w:rPr>
                <w:rFonts w:ascii="Arial AM" w:hAnsi="Arial AM"/>
                <w:sz w:val="20"/>
                <w:lang w:val="hy-AM"/>
              </w:rPr>
            </w:pPr>
            <w:r>
              <w:rPr>
                <w:rFonts w:ascii="Sylfaen" w:hAnsi="Sylfaen" w:cs="Sylfaen"/>
                <w:color w:val="000000"/>
                <w:sz w:val="20"/>
                <w:szCs w:val="20"/>
                <w:lang w:val="hy-AM"/>
              </w:rPr>
              <w:t>Йогурт</w:t>
            </w:r>
          </w:p>
        </w:tc>
        <w:tc>
          <w:tcPr>
            <w:tcW w:w="941" w:type="dxa"/>
            <w:shd w:val="clear" w:color="auto" w:fill="auto"/>
          </w:tcPr>
          <w:p w:rsidR="00F37A62" w:rsidRPr="007816EA" w:rsidRDefault="00F37A62" w:rsidP="00316143">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316143">
            <w:pPr>
              <w:rPr>
                <w:rFonts w:ascii="Arial AM" w:hAnsi="Arial AM"/>
                <w:sz w:val="20"/>
                <w:lang w:val="hy-AM"/>
              </w:rPr>
            </w:pPr>
            <w:r w:rsidRPr="008D0AE0">
              <w:rPr>
                <w:lang w:val="hy-AM"/>
              </w:rPr>
              <w:t xml:space="preserve">Йогурт, изготовленный из молочных продуктов, без консервантов, расфасованный в тару вместимостью 0,1-4,5%. Оставшийся срок годности не менее 70% до 4 раз направляется на экспертизу, </w:t>
            </w:r>
            <w:r w:rsidRPr="008D0AE0">
              <w:rPr>
                <w:lang w:val="hy-AM"/>
              </w:rPr>
              <w:lastRenderedPageBreak/>
              <w:t>которая проводится. будет осуществляться организацией, проводящей экспертизу по желанию заказчика. Оплата за проведенную экспертизу производится поставщиком.</w:t>
            </w:r>
          </w:p>
        </w:tc>
        <w:tc>
          <w:tcPr>
            <w:tcW w:w="672" w:type="dxa"/>
            <w:shd w:val="clear" w:color="auto" w:fill="auto"/>
          </w:tcPr>
          <w:p w:rsidR="00F37A62" w:rsidRPr="007816EA" w:rsidRDefault="00F37A62" w:rsidP="00316143">
            <w:pPr>
              <w:jc w:val="center"/>
              <w:rPr>
                <w:rFonts w:ascii="Arial AM" w:hAnsi="Arial AM"/>
                <w:sz w:val="20"/>
                <w:lang w:val="hy-AM"/>
              </w:rPr>
            </w:pPr>
            <w:r w:rsidRPr="007816EA">
              <w:rPr>
                <w:rFonts w:ascii="Sylfaen" w:hAnsi="Sylfaen" w:cs="Sylfaen"/>
                <w:sz w:val="20"/>
                <w:szCs w:val="20"/>
              </w:rPr>
              <w:lastRenderedPageBreak/>
              <w:t>литр</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316143">
            <w:pPr>
              <w:rPr>
                <w:rFonts w:asciiTheme="minorHAnsi" w:hAnsiTheme="minorHAnsi"/>
                <w:sz w:val="20"/>
                <w:lang w:val="hy-AM"/>
              </w:rPr>
            </w:pPr>
            <w:r>
              <w:rPr>
                <w:rFonts w:asciiTheme="minorHAnsi" w:hAnsiTheme="minorHAnsi" w:cs="Calibri"/>
                <w:color w:val="000000"/>
                <w:sz w:val="20"/>
                <w:szCs w:val="20"/>
                <w:lang w:val="hy-AM"/>
              </w:rPr>
              <w:t>140: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316143">
            <w:pPr>
              <w:rPr>
                <w:rFonts w:asciiTheme="minorHAnsi" w:hAnsiTheme="minorHAnsi"/>
                <w:sz w:val="20"/>
                <w:lang w:val="hy-AM"/>
              </w:rPr>
            </w:pPr>
            <w:r>
              <w:rPr>
                <w:rFonts w:asciiTheme="minorHAnsi" w:hAnsiTheme="minorHAnsi"/>
                <w:sz w:val="20"/>
              </w:rPr>
              <w:t>84000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316143">
            <w:pPr>
              <w:jc w:val="center"/>
              <w:rPr>
                <w:rFonts w:asciiTheme="minorHAnsi" w:hAnsiTheme="minorHAnsi"/>
                <w:sz w:val="20"/>
              </w:rPr>
            </w:pPr>
            <w:r>
              <w:rPr>
                <w:rFonts w:asciiTheme="minorHAnsi" w:hAnsiTheme="minorHAnsi"/>
                <w:sz w:val="20"/>
              </w:rPr>
              <w:t>600</w:t>
            </w:r>
          </w:p>
        </w:tc>
        <w:tc>
          <w:tcPr>
            <w:tcW w:w="1249" w:type="dxa"/>
            <w:shd w:val="clear" w:color="auto" w:fill="auto"/>
          </w:tcPr>
          <w:p w:rsidR="00F37A62" w:rsidRDefault="00F37A62" w:rsidP="00316143">
            <w:pPr>
              <w:rPr>
                <w:rFonts w:ascii="Arial" w:hAnsi="Arial" w:cs="Arial"/>
                <w:sz w:val="20"/>
                <w:lang w:val="hy-AM"/>
              </w:rPr>
            </w:pPr>
            <w:r>
              <w:rPr>
                <w:rFonts w:ascii="Arial" w:hAnsi="Arial" w:cs="Arial"/>
                <w:sz w:val="20"/>
                <w:lang w:val="hy-AM"/>
              </w:rPr>
              <w:t>Гораванская община</w:t>
            </w:r>
          </w:p>
          <w:p w:rsidR="00F37A62" w:rsidRDefault="00F37A62" w:rsidP="00316143">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78549F" w:rsidRDefault="00F37A62" w:rsidP="00316143">
            <w:pPr>
              <w:jc w:val="center"/>
              <w:rPr>
                <w:rFonts w:asciiTheme="minorHAnsi" w:hAnsiTheme="minorHAnsi"/>
                <w:sz w:val="20"/>
              </w:rPr>
            </w:pPr>
            <w:r>
              <w:rPr>
                <w:rFonts w:asciiTheme="minorHAnsi" w:hAnsiTheme="minorHAnsi"/>
                <w:sz w:val="20"/>
              </w:rPr>
              <w:t>600</w:t>
            </w:r>
          </w:p>
        </w:tc>
        <w:tc>
          <w:tcPr>
            <w:tcW w:w="1787" w:type="dxa"/>
            <w:shd w:val="clear" w:color="auto" w:fill="auto"/>
          </w:tcPr>
          <w:p w:rsidR="00F37A62" w:rsidRPr="00CE756C" w:rsidRDefault="00F37A62" w:rsidP="00316143">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F37A62" w:rsidRPr="00D7729E" w:rsidTr="00316143">
        <w:trPr>
          <w:trHeight w:val="153"/>
        </w:trPr>
        <w:tc>
          <w:tcPr>
            <w:tcW w:w="965" w:type="dxa"/>
            <w:shd w:val="clear" w:color="auto" w:fill="auto"/>
          </w:tcPr>
          <w:p w:rsidR="00F37A62" w:rsidRPr="009644AD" w:rsidRDefault="00316143" w:rsidP="00316143">
            <w:pPr>
              <w:rPr>
                <w:rFonts w:asciiTheme="minorHAnsi" w:hAnsiTheme="minorHAnsi"/>
                <w:sz w:val="20"/>
              </w:rPr>
            </w:pPr>
            <w:r>
              <w:rPr>
                <w:rFonts w:asciiTheme="minorHAnsi" w:hAnsiTheme="minorHAnsi"/>
                <w:sz w:val="20"/>
              </w:rPr>
              <w:lastRenderedPageBreak/>
              <w:t>22</w:t>
            </w:r>
          </w:p>
        </w:tc>
        <w:tc>
          <w:tcPr>
            <w:tcW w:w="878" w:type="dxa"/>
            <w:shd w:val="clear" w:color="auto" w:fill="auto"/>
          </w:tcPr>
          <w:p w:rsidR="00F37A62" w:rsidRPr="007816EA" w:rsidRDefault="00F37A62" w:rsidP="00316143">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rsidR="00F37A62" w:rsidRPr="007816EA" w:rsidRDefault="00F37A62" w:rsidP="00316143">
            <w:pPr>
              <w:rPr>
                <w:rFonts w:ascii="Arial AM" w:hAnsi="Arial AM"/>
                <w:sz w:val="20"/>
                <w:lang w:val="hy-AM"/>
              </w:rPr>
            </w:pPr>
            <w:r w:rsidRPr="007816EA">
              <w:rPr>
                <w:rFonts w:ascii="Sylfaen" w:hAnsi="Sylfaen" w:cs="Sylfaen"/>
                <w:color w:val="000000"/>
                <w:sz w:val="20"/>
                <w:szCs w:val="20"/>
              </w:rPr>
              <w:t>Сжатый</w:t>
            </w:r>
            <w:r w:rsidRPr="007816EA">
              <w:rPr>
                <w:rFonts w:ascii="Arial AM" w:hAnsi="Arial AM"/>
                <w:color w:val="000000"/>
                <w:sz w:val="20"/>
                <w:szCs w:val="20"/>
              </w:rPr>
              <w:t xml:space="preserve"> </w:t>
            </w:r>
            <w:r w:rsidRPr="007816EA">
              <w:rPr>
                <w:rFonts w:ascii="Sylfaen" w:hAnsi="Sylfaen" w:cs="Sylfaen"/>
                <w:color w:val="000000"/>
                <w:sz w:val="20"/>
                <w:szCs w:val="20"/>
              </w:rPr>
              <w:t>молоко</w:t>
            </w:r>
          </w:p>
        </w:tc>
        <w:tc>
          <w:tcPr>
            <w:tcW w:w="941" w:type="dxa"/>
            <w:shd w:val="clear" w:color="auto" w:fill="auto"/>
          </w:tcPr>
          <w:p w:rsidR="00F37A62" w:rsidRPr="007816EA" w:rsidRDefault="00F37A62" w:rsidP="00316143">
            <w:pPr>
              <w:rPr>
                <w:rFonts w:ascii="Arial AM" w:hAnsi="Arial AM"/>
                <w:sz w:val="20"/>
                <w:lang w:val="hy-AM"/>
              </w:rPr>
            </w:pPr>
            <w:r>
              <w:rPr>
                <w:rFonts w:ascii="Arial" w:hAnsi="Arial" w:cs="Arial"/>
                <w:sz w:val="20"/>
              </w:rPr>
              <w:t>РА или эквивалент</w:t>
            </w:r>
          </w:p>
        </w:tc>
        <w:tc>
          <w:tcPr>
            <w:tcW w:w="4796" w:type="dxa"/>
            <w:shd w:val="clear" w:color="auto" w:fill="auto"/>
          </w:tcPr>
          <w:p w:rsidR="00F37A62" w:rsidRPr="007816EA" w:rsidRDefault="00F37A62" w:rsidP="00316143">
            <w:pPr>
              <w:rPr>
                <w:rFonts w:ascii="Arial AM" w:hAnsi="Arial AM"/>
                <w:sz w:val="20"/>
                <w:lang w:val="hy-AM"/>
              </w:rPr>
            </w:pPr>
            <w:r w:rsidRPr="00B677B7">
              <w:rPr>
                <w:rFonts w:ascii="Sylfaen" w:hAnsi="Sylfaen" w:cs="Sylfaen"/>
                <w:b/>
                <w:color w:val="FF0000"/>
                <w:sz w:val="18"/>
                <w:szCs w:val="18"/>
                <w:lang w:val="hy-AM"/>
              </w:rPr>
              <w:t>Сжатый</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молоко</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сахаром</w:t>
            </w:r>
            <w:r w:rsidRPr="00B677B7">
              <w:rPr>
                <w:rFonts w:ascii="Arial AM" w:hAnsi="Arial AM"/>
                <w:b/>
                <w:color w:val="FF0000"/>
                <w:sz w:val="18"/>
                <w:szCs w:val="18"/>
                <w:lang w:val="hy-AM"/>
              </w:rPr>
              <w:t>/</w:t>
            </w:r>
            <w:r w:rsidRPr="00B677B7">
              <w:rPr>
                <w:rFonts w:ascii="Sylfaen" w:hAnsi="Sylfaen" w:cs="Sylfaen"/>
                <w:b/>
                <w:color w:val="FF0000"/>
                <w:sz w:val="18"/>
                <w:szCs w:val="18"/>
                <w:lang w:val="hy-AM"/>
              </w:rPr>
              <w:t>металл</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лакированный</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потребитель</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контейнером</w:t>
            </w:r>
            <w:r w:rsidRPr="00B677B7">
              <w:rPr>
                <w:rFonts w:ascii="Arial AM" w:hAnsi="Arial AM"/>
                <w:b/>
                <w:color w:val="FF0000"/>
                <w:sz w:val="18"/>
                <w:szCs w:val="18"/>
                <w:lang w:val="hy-AM"/>
              </w:rPr>
              <w:t xml:space="preserve"> </w:t>
            </w:r>
            <w:r w:rsidRPr="00B677B7">
              <w:rPr>
                <w:rFonts w:asciiTheme="minorHAnsi" w:hAnsiTheme="minorHAnsi"/>
                <w:b/>
                <w:color w:val="FF0000"/>
                <w:sz w:val="18"/>
                <w:szCs w:val="18"/>
                <w:lang w:val="hy-AM"/>
              </w:rPr>
              <w:t xml:space="preserve">  </w:t>
            </w:r>
            <w:r w:rsidRPr="00B677B7">
              <w:rPr>
                <w:rFonts w:ascii="Arial AM" w:hAnsi="Arial AM"/>
                <w:b/>
                <w:color w:val="FF0000"/>
                <w:sz w:val="18"/>
                <w:szCs w:val="18"/>
                <w:lang w:val="hy-AM"/>
              </w:rPr>
              <w:t>3:</w:t>
            </w:r>
            <w:r w:rsidRPr="00B677B7">
              <w:rPr>
                <w:rFonts w:asciiTheme="minorHAnsi" w:hAnsiTheme="minorHAnsi"/>
                <w:b/>
                <w:color w:val="FF0000"/>
                <w:sz w:val="18"/>
                <w:szCs w:val="18"/>
                <w:lang w:val="hy-AM"/>
              </w:rPr>
              <w:t>5:00</w:t>
            </w:r>
            <w:r w:rsidRPr="00B677B7">
              <w:rPr>
                <w:rFonts w:ascii="Arial AM" w:hAnsi="Arial AM"/>
                <w:b/>
                <w:color w:val="FF0000"/>
                <w:sz w:val="18"/>
                <w:szCs w:val="18"/>
                <w:lang w:val="hy-AM"/>
              </w:rPr>
              <w:t xml:space="preserve">0-400  </w:t>
            </w:r>
            <w:r w:rsidRPr="00B677B7">
              <w:rPr>
                <w:rFonts w:ascii="Sylfaen" w:hAnsi="Sylfaen" w:cs="Sylfaen"/>
                <w:b/>
                <w:color w:val="FF0000"/>
                <w:sz w:val="18"/>
                <w:szCs w:val="18"/>
                <w:lang w:val="hy-AM"/>
              </w:rPr>
              <w:t>письмо</w:t>
            </w:r>
            <w:r w:rsidRPr="00B677B7">
              <w:rPr>
                <w:rFonts w:ascii="Arial AM" w:hAnsi="Arial AM"/>
                <w:b/>
                <w:color w:val="FF0000"/>
                <w:sz w:val="18"/>
                <w:szCs w:val="18"/>
                <w:lang w:val="hy-AM"/>
              </w:rPr>
              <w:t>.</w:t>
            </w:r>
            <w:r w:rsidRPr="00B677B7">
              <w:rPr>
                <w:rFonts w:ascii="Sylfaen" w:hAnsi="Sylfaen" w:cs="Sylfaen"/>
                <w:b/>
                <w:color w:val="FF0000"/>
                <w:sz w:val="18"/>
                <w:szCs w:val="18"/>
                <w:lang w:val="hy-AM"/>
              </w:rPr>
              <w:t>Отмечено</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вес</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с уважением</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является</w:t>
            </w:r>
            <w:r w:rsidRPr="00B677B7">
              <w:rPr>
                <w:rFonts w:ascii="Arial AM" w:hAnsi="Arial AM"/>
                <w:b/>
                <w:color w:val="FF0000"/>
                <w:sz w:val="18"/>
                <w:szCs w:val="18"/>
                <w:lang w:val="hy-AM"/>
              </w:rPr>
              <w:t xml:space="preserve"> </w:t>
            </w:r>
            <w:r w:rsidRPr="00B677B7">
              <w:rPr>
                <w:rFonts w:ascii="Sylfaen" w:hAnsi="Sylfaen" w:cs="Sylfaen"/>
                <w:b/>
                <w:color w:val="FF0000"/>
                <w:sz w:val="18"/>
                <w:szCs w:val="18"/>
                <w:lang w:val="hy-AM"/>
              </w:rPr>
              <w:t>фильтр</w:t>
            </w:r>
            <w:r w:rsidRPr="00B677B7">
              <w:rPr>
                <w:rFonts w:ascii="Arial AM" w:hAnsi="Arial AM"/>
                <w:color w:val="FF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31688-2012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сладкий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выразил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униформа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массе</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значительный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эмоционально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заметный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лактозы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кристаллов</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Отмечено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уважением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фильтрующий камень.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- 26,5%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сахароза</w:t>
            </w:r>
            <w:r w:rsidRPr="007816EA">
              <w:rPr>
                <w:rFonts w:ascii="Arial AM" w:hAnsi="Arial AM"/>
                <w:color w:val="000000"/>
                <w:sz w:val="18"/>
                <w:szCs w:val="18"/>
                <w:lang w:val="hy-AM"/>
              </w:rPr>
              <w:t>43,5%-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45,5%,</w:t>
            </w:r>
            <w:r w:rsidRPr="007816EA">
              <w:rPr>
                <w:rFonts w:ascii="Sylfaen" w:hAnsi="Sylfaen" w:cs="Sylfaen"/>
                <w:color w:val="000000"/>
                <w:sz w:val="18"/>
                <w:szCs w:val="18"/>
                <w:lang w:val="hy-AM"/>
              </w:rPr>
              <w:t>молочный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материалов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- 28,5%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48 0Т-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8,5%-</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того момента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2013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2012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AM" w:hAnsi="Arial AM"/>
                <w:color w:val="000000"/>
                <w:sz w:val="18"/>
                <w:szCs w:val="18"/>
                <w:lang w:val="hy-AM"/>
              </w:rPr>
              <w:t>№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2011 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F37A62" w:rsidRPr="009B1ACC" w:rsidRDefault="00F37A62" w:rsidP="00316143">
            <w:pPr>
              <w:rPr>
                <w:rFonts w:ascii="Arial AM" w:hAnsi="Arial AM"/>
                <w:sz w:val="20"/>
              </w:rPr>
            </w:pPr>
            <w:r>
              <w:rPr>
                <w:rFonts w:ascii="Sylfaen" w:hAnsi="Sylfaen" w:cs="Sylfaen"/>
                <w:sz w:val="20"/>
                <w:szCs w:val="20"/>
              </w:rPr>
              <w:lastRenderedPageBreak/>
              <w:t>письмо</w:t>
            </w:r>
          </w:p>
        </w:tc>
        <w:tc>
          <w:tcPr>
            <w:tcW w:w="671" w:type="dxa"/>
            <w:tcBorders>
              <w:top w:val="nil"/>
              <w:left w:val="single" w:sz="4" w:space="0" w:color="auto"/>
              <w:bottom w:val="single" w:sz="4" w:space="0" w:color="auto"/>
              <w:right w:val="single" w:sz="4" w:space="0" w:color="auto"/>
            </w:tcBorders>
            <w:shd w:val="clear" w:color="auto" w:fill="auto"/>
            <w:vAlign w:val="bottom"/>
          </w:tcPr>
          <w:p w:rsidR="00F37A62" w:rsidRPr="00247AED" w:rsidRDefault="00F37A62" w:rsidP="00316143">
            <w:pPr>
              <w:rPr>
                <w:rFonts w:asciiTheme="minorHAnsi" w:hAnsiTheme="minorHAnsi"/>
                <w:sz w:val="20"/>
              </w:rPr>
            </w:pPr>
            <w:r>
              <w:rPr>
                <w:rFonts w:asciiTheme="minorHAnsi" w:hAnsiTheme="minorHAnsi" w:cs="Calibri"/>
                <w:color w:val="000000"/>
                <w:sz w:val="20"/>
                <w:szCs w:val="20"/>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F37A62" w:rsidP="00316143">
            <w:pPr>
              <w:rPr>
                <w:rFonts w:asciiTheme="minorHAnsi" w:hAnsiTheme="minorHAnsi"/>
                <w:sz w:val="20"/>
                <w:lang w:val="hy-AM"/>
              </w:rPr>
            </w:pPr>
            <w:r>
              <w:rPr>
                <w:rFonts w:asciiTheme="minorHAnsi" w:hAnsiTheme="minorHAnsi"/>
                <w:sz w:val="20"/>
                <w:lang w:val="hy-AM"/>
              </w:rPr>
              <w:t>143000</w:t>
            </w:r>
          </w:p>
        </w:tc>
        <w:tc>
          <w:tcPr>
            <w:tcW w:w="672"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825375" w:rsidP="00316143">
            <w:pPr>
              <w:jc w:val="center"/>
              <w:rPr>
                <w:rFonts w:asciiTheme="minorHAnsi" w:hAnsiTheme="minorHAnsi"/>
                <w:sz w:val="20"/>
                <w:lang w:val="hy-AM"/>
              </w:rPr>
            </w:pPr>
            <w:r>
              <w:rPr>
                <w:rFonts w:asciiTheme="minorHAnsi" w:hAnsiTheme="minorHAnsi"/>
                <w:sz w:val="20"/>
                <w:lang w:val="hy-AM"/>
              </w:rPr>
              <w:t>220</w:t>
            </w:r>
          </w:p>
        </w:tc>
        <w:tc>
          <w:tcPr>
            <w:tcW w:w="1249" w:type="dxa"/>
            <w:shd w:val="clear" w:color="auto" w:fill="auto"/>
          </w:tcPr>
          <w:p w:rsidR="00F37A62" w:rsidRDefault="00F37A62" w:rsidP="00316143">
            <w:pPr>
              <w:rPr>
                <w:rFonts w:ascii="Arial" w:hAnsi="Arial" w:cs="Arial"/>
                <w:sz w:val="20"/>
                <w:lang w:val="hy-AM"/>
              </w:rPr>
            </w:pPr>
            <w:r>
              <w:rPr>
                <w:rFonts w:ascii="Arial" w:hAnsi="Arial" w:cs="Arial"/>
                <w:sz w:val="20"/>
                <w:lang w:val="hy-AM"/>
              </w:rPr>
              <w:t>Гораванская община</w:t>
            </w:r>
          </w:p>
          <w:p w:rsidR="00F37A62" w:rsidRDefault="00F37A62" w:rsidP="00316143">
            <w:r>
              <w:rPr>
                <w:rFonts w:ascii="Arial" w:hAnsi="Arial" w:cs="Arial"/>
                <w:sz w:val="20"/>
                <w:lang w:val="hy-AM"/>
              </w:rPr>
              <w:t>Геворг Марзпетуни 7:00</w:t>
            </w:r>
          </w:p>
        </w:tc>
        <w:tc>
          <w:tcPr>
            <w:tcW w:w="828" w:type="dxa"/>
            <w:tcBorders>
              <w:top w:val="nil"/>
              <w:left w:val="single" w:sz="4" w:space="0" w:color="auto"/>
              <w:bottom w:val="single" w:sz="4" w:space="0" w:color="auto"/>
              <w:right w:val="single" w:sz="4" w:space="0" w:color="auto"/>
            </w:tcBorders>
            <w:shd w:val="clear" w:color="auto" w:fill="auto"/>
            <w:vAlign w:val="bottom"/>
          </w:tcPr>
          <w:p w:rsidR="00F37A62" w:rsidRPr="00954131" w:rsidRDefault="00825375" w:rsidP="00316143">
            <w:pPr>
              <w:jc w:val="center"/>
              <w:rPr>
                <w:rFonts w:asciiTheme="minorHAnsi" w:hAnsiTheme="minorHAnsi"/>
                <w:sz w:val="20"/>
                <w:lang w:val="hy-AM"/>
              </w:rPr>
            </w:pPr>
            <w:r>
              <w:rPr>
                <w:rFonts w:asciiTheme="minorHAnsi" w:hAnsiTheme="minorHAnsi"/>
                <w:sz w:val="20"/>
                <w:lang w:val="hy-AM"/>
              </w:rPr>
              <w:t>220</w:t>
            </w:r>
          </w:p>
        </w:tc>
        <w:tc>
          <w:tcPr>
            <w:tcW w:w="1787" w:type="dxa"/>
            <w:shd w:val="clear" w:color="auto" w:fill="auto"/>
          </w:tcPr>
          <w:p w:rsidR="00F37A62" w:rsidRPr="00CE756C" w:rsidRDefault="00F37A62" w:rsidP="00316143">
            <w:pPr>
              <w:rPr>
                <w:lang w:val="hy-AM"/>
              </w:rPr>
            </w:pPr>
            <w:r w:rsidRPr="00190B3A">
              <w:rPr>
                <w:rFonts w:ascii="Sylfaen" w:hAnsi="Sylfaen"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bl>
    <w:p w:rsidR="00F37A62" w:rsidRPr="00B35693" w:rsidRDefault="00F37A62" w:rsidP="00F37A62">
      <w:pPr>
        <w:rPr>
          <w:rFonts w:asciiTheme="minorHAnsi" w:hAnsiTheme="minorHAnsi"/>
          <w:i/>
          <w:sz w:val="18"/>
          <w:lang w:val="hy-AM"/>
        </w:rPr>
      </w:pPr>
    </w:p>
    <w:p w:rsidR="00F37A62" w:rsidRPr="000448DA" w:rsidRDefault="00F37A62" w:rsidP="00F37A62">
      <w:pPr>
        <w:rPr>
          <w:lang w:val="hy-AM"/>
        </w:rPr>
      </w:pPr>
    </w:p>
    <w:p w:rsidR="00F37A62" w:rsidRDefault="00F37A62" w:rsidP="00F37A62">
      <w:pPr>
        <w:jc w:val="center"/>
        <w:rPr>
          <w:rFonts w:ascii="GHEA Grapalat" w:hAnsi="GHEA Grapalat"/>
          <w:sz w:val="20"/>
          <w:lang w:val="hy-AM"/>
        </w:rPr>
      </w:pPr>
    </w:p>
    <w:p w:rsidR="00F37A62" w:rsidRDefault="00F37A62" w:rsidP="00F37A62">
      <w:pPr>
        <w:jc w:val="center"/>
        <w:rPr>
          <w:rFonts w:ascii="GHEA Grapalat" w:hAnsi="GHEA Grapalat"/>
          <w:sz w:val="20"/>
          <w:lang w:val="hy-AM"/>
        </w:rPr>
      </w:pPr>
    </w:p>
    <w:p w:rsidR="007941A0" w:rsidRPr="001D6AF5" w:rsidRDefault="007941A0" w:rsidP="00825375">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lastRenderedPageBreak/>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417F70">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17F70">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3728" w:rsidRPr="002F3728" w:rsidRDefault="00825375" w:rsidP="002F3728">
            <w:r w:rsidRPr="006951F9">
              <w:t xml:space="preserve">             </w:t>
            </w:r>
            <w:r w:rsidR="002F3728"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CC23DA" w:rsidRDefault="002F3728" w:rsidP="002F3728">
            <w:pPr>
              <w:widowControl w:val="0"/>
              <w:jc w:val="center"/>
              <w:rPr>
                <w:rFonts w:ascii="GHEA Grapalat" w:hAnsi="GHEA Grapalat"/>
              </w:rPr>
            </w:pPr>
            <w:r w:rsidRPr="002F3728">
              <w:rPr>
                <w:rFonts w:ascii="GHEA Grapalat" w:hAnsi="GHEA Grapalat"/>
              </w:rPr>
              <w:t>М. П</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0"/>
        <w:t>*</w:t>
      </w:r>
    </w:p>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3728" w:rsidRPr="002F3728" w:rsidRDefault="002F3728" w:rsidP="002F3728">
            <w:r w:rsidRPr="002F3728">
              <w:t>"Гораван Гор детский сад""</w:t>
            </w:r>
          </w:p>
          <w:p w:rsidR="002F3728" w:rsidRPr="002F3728" w:rsidRDefault="002F3728" w:rsidP="002F3728">
            <w:pPr>
              <w:jc w:val="center"/>
            </w:pPr>
            <w:r w:rsidRPr="002F3728">
              <w:t>Гораван  Г. Марзпетуни 7</w:t>
            </w:r>
          </w:p>
          <w:p w:rsidR="002F3728" w:rsidRPr="002F3728" w:rsidRDefault="002F3728" w:rsidP="002F3728">
            <w:pPr>
              <w:jc w:val="center"/>
            </w:pPr>
            <w:r w:rsidRPr="002F3728">
              <w:t>Акба банк:</w:t>
            </w:r>
          </w:p>
          <w:p w:rsidR="002F3728" w:rsidRPr="002F3728" w:rsidRDefault="002F3728" w:rsidP="002F3728">
            <w:pPr>
              <w:jc w:val="center"/>
            </w:pPr>
            <w:r w:rsidRPr="002F3728">
              <w:t>Веди м / с</w:t>
            </w:r>
          </w:p>
          <w:p w:rsidR="002F3728" w:rsidRPr="002F3728" w:rsidRDefault="002F3728" w:rsidP="002F3728">
            <w:pPr>
              <w:jc w:val="center"/>
            </w:pPr>
            <w:r w:rsidRPr="002F3728">
              <w:t xml:space="preserve">ПК </w:t>
            </w:r>
            <w:r w:rsidRPr="002F3728">
              <w:rPr>
                <w:rFonts w:ascii="Sylfaen" w:hAnsi="Sylfaen"/>
              </w:rPr>
              <w:t>220121660066000</w:t>
            </w:r>
          </w:p>
          <w:p w:rsidR="002F3728" w:rsidRPr="002F3728" w:rsidRDefault="002F3728" w:rsidP="002F3728">
            <w:pPr>
              <w:widowControl w:val="0"/>
              <w:spacing w:after="160"/>
              <w:jc w:val="center"/>
            </w:pPr>
            <w:r w:rsidRPr="002F3728">
              <w:t>AVC 04111684</w:t>
            </w:r>
          </w:p>
          <w:p w:rsidR="002F3728" w:rsidRPr="002F3728" w:rsidRDefault="002F3728" w:rsidP="002F3728">
            <w:pPr>
              <w:widowControl w:val="0"/>
              <w:spacing w:after="160"/>
              <w:jc w:val="center"/>
              <w:rPr>
                <w:rFonts w:ascii="GHEA Grapalat" w:hAnsi="GHEA Grapalat"/>
              </w:rPr>
            </w:pPr>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784" w:rsidRDefault="00B00784" w:rsidP="00E12B8D">
      <w:r>
        <w:separator/>
      </w:r>
    </w:p>
  </w:endnote>
  <w:endnote w:type="continuationSeparator" w:id="0">
    <w:p w:rsidR="00B00784" w:rsidRDefault="00B00784"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16143" w:rsidRPr="00C861E9" w:rsidRDefault="0031614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951F9">
          <w:rPr>
            <w:rFonts w:ascii="GHEA Grapalat" w:hAnsi="GHEA Grapalat"/>
            <w:noProof/>
            <w:sz w:val="24"/>
            <w:szCs w:val="24"/>
          </w:rPr>
          <w:t>19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784" w:rsidRDefault="00B00784" w:rsidP="00E12B8D">
      <w:r>
        <w:separator/>
      </w:r>
    </w:p>
  </w:footnote>
  <w:footnote w:type="continuationSeparator" w:id="0">
    <w:p w:rsidR="00B00784" w:rsidRDefault="00B00784" w:rsidP="00E12B8D">
      <w:r>
        <w:continuationSeparator/>
      </w:r>
    </w:p>
  </w:footnote>
  <w:footnote w:id="1">
    <w:p w:rsidR="00316143" w:rsidRPr="00ED3BA4" w:rsidRDefault="00316143"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16143" w:rsidRPr="00CD6B60" w:rsidRDefault="00316143"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16143" w:rsidRPr="00CD6B60" w:rsidRDefault="00316143"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16143" w:rsidRPr="00CD6B60" w:rsidRDefault="00316143"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16143" w:rsidRPr="00CD6B60" w:rsidRDefault="00316143"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316143" w:rsidRPr="00CA2B01" w:rsidRDefault="00316143"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16143" w:rsidRPr="00CA2B01" w:rsidRDefault="00316143"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16143" w:rsidRPr="00CA2B01" w:rsidRDefault="00316143"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316143" w:rsidRPr="005D5092" w:rsidRDefault="00316143"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16143" w:rsidRPr="0034222E" w:rsidDel="00932115" w:rsidRDefault="00316143"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316143" w:rsidRPr="00D3436F" w:rsidRDefault="00316143"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16143" w:rsidRPr="000811C1" w:rsidRDefault="00316143" w:rsidP="00E12B8D">
      <w:pPr>
        <w:pStyle w:val="af2"/>
        <w:rPr>
          <w:rFonts w:asciiTheme="minorHAnsi" w:hAnsiTheme="minorHAnsi"/>
        </w:rPr>
      </w:pPr>
    </w:p>
  </w:footnote>
  <w:footnote w:id="6">
    <w:p w:rsidR="00316143" w:rsidRPr="00FE2AA4" w:rsidRDefault="00316143"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316143" w:rsidRPr="008842CE" w:rsidRDefault="00316143"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16143" w:rsidRPr="000811C1" w:rsidRDefault="00316143" w:rsidP="00E12B8D">
      <w:pPr>
        <w:pStyle w:val="af2"/>
        <w:rPr>
          <w:lang w:val="af-ZA"/>
        </w:rPr>
      </w:pPr>
    </w:p>
  </w:footnote>
  <w:footnote w:id="8">
    <w:p w:rsidR="00316143" w:rsidRDefault="00316143" w:rsidP="00E12B8D">
      <w:pPr>
        <w:pStyle w:val="af2"/>
        <w:jc w:val="both"/>
        <w:rPr>
          <w:rFonts w:ascii="GHEA Grapalat" w:hAnsi="GHEA Grapalat"/>
          <w:i/>
          <w:lang w:val="hy-AM"/>
        </w:rPr>
      </w:pPr>
    </w:p>
    <w:p w:rsidR="00316143" w:rsidRPr="002227A9" w:rsidRDefault="00316143"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16143" w:rsidRPr="00636142" w:rsidRDefault="00316143"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16143" w:rsidRPr="0092041F" w:rsidRDefault="00316143"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16143" w:rsidRPr="0092041F" w:rsidRDefault="00316143" w:rsidP="00E12B8D">
      <w:pPr>
        <w:pStyle w:val="af2"/>
        <w:jc w:val="both"/>
        <w:rPr>
          <w:rFonts w:ascii="GHEA Grapalat" w:hAnsi="GHEA Grapalat"/>
          <w:i/>
        </w:rPr>
      </w:pPr>
    </w:p>
  </w:footnote>
  <w:footnote w:id="9">
    <w:p w:rsidR="00316143" w:rsidRPr="004A4643" w:rsidRDefault="00316143"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316143" w:rsidRPr="008E4439" w:rsidRDefault="00316143"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16143" w:rsidRPr="000811C1" w:rsidRDefault="00316143" w:rsidP="00E12B8D">
      <w:pPr>
        <w:pStyle w:val="af2"/>
        <w:rPr>
          <w:rFonts w:ascii="Sylfaen" w:hAnsi="Sylfaen"/>
          <w:sz w:val="18"/>
          <w:szCs w:val="18"/>
        </w:rPr>
      </w:pPr>
    </w:p>
  </w:footnote>
  <w:footnote w:id="11">
    <w:p w:rsidR="00316143" w:rsidRPr="00A31673" w:rsidRDefault="00316143"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316143" w:rsidRPr="00DE7706" w:rsidRDefault="00316143"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316143" w:rsidRPr="008416BA" w:rsidRDefault="00316143"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16143" w:rsidRDefault="00316143" w:rsidP="00E12B8D">
      <w:pPr>
        <w:jc w:val="both"/>
      </w:pPr>
    </w:p>
    <w:p w:rsidR="00316143" w:rsidRPr="008B70EB" w:rsidRDefault="00316143"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16143" w:rsidRPr="008B70EB" w:rsidRDefault="00316143"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16143" w:rsidRPr="008B70EB" w:rsidRDefault="00316143"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16143" w:rsidRDefault="00316143" w:rsidP="00E12B8D">
      <w:pPr>
        <w:jc w:val="both"/>
        <w:rPr>
          <w:rFonts w:asciiTheme="minorHAnsi" w:hAnsiTheme="minorHAnsi"/>
          <w:lang w:val="af-ZA"/>
        </w:rPr>
      </w:pPr>
    </w:p>
  </w:footnote>
  <w:footnote w:id="14">
    <w:p w:rsidR="00316143" w:rsidRPr="00A25D1B" w:rsidRDefault="00316143"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316143" w:rsidRPr="00DC619D" w:rsidRDefault="00316143"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316143" w:rsidRPr="00D3436F" w:rsidRDefault="00316143"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16143" w:rsidRPr="00D3436F" w:rsidRDefault="00316143" w:rsidP="00E12B8D">
      <w:pPr>
        <w:pStyle w:val="af2"/>
        <w:rPr>
          <w:lang w:val="es-ES"/>
        </w:rPr>
      </w:pPr>
    </w:p>
  </w:footnote>
  <w:footnote w:id="17">
    <w:p w:rsidR="00316143" w:rsidRPr="008842CE" w:rsidRDefault="00316143"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143" w:rsidRPr="008842CE" w:rsidRDefault="00316143" w:rsidP="00E12B8D">
      <w:pPr>
        <w:pStyle w:val="af2"/>
        <w:jc w:val="both"/>
        <w:rPr>
          <w:rFonts w:ascii="GHEA Grapalat" w:hAnsi="GHEA Grapalat"/>
        </w:rPr>
      </w:pPr>
    </w:p>
  </w:footnote>
  <w:footnote w:id="18">
    <w:p w:rsidR="00316143" w:rsidRPr="008842CE" w:rsidRDefault="00316143" w:rsidP="00E12B8D">
      <w:pPr>
        <w:pStyle w:val="af2"/>
        <w:jc w:val="both"/>
      </w:pPr>
    </w:p>
  </w:footnote>
  <w:footnote w:id="19">
    <w:p w:rsidR="00316143" w:rsidRPr="008842CE" w:rsidRDefault="00316143"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143" w:rsidRPr="008842CE" w:rsidRDefault="00316143" w:rsidP="00E12B8D">
      <w:pPr>
        <w:pStyle w:val="af2"/>
        <w:jc w:val="both"/>
        <w:rPr>
          <w:rFonts w:ascii="GHEA Grapalat" w:hAnsi="GHEA Grapalat"/>
        </w:rPr>
      </w:pPr>
    </w:p>
  </w:footnote>
  <w:footnote w:id="20">
    <w:p w:rsidR="00316143" w:rsidRPr="008842CE" w:rsidRDefault="00316143" w:rsidP="00E12B8D">
      <w:pPr>
        <w:pStyle w:val="af2"/>
        <w:jc w:val="both"/>
      </w:pPr>
    </w:p>
  </w:footnote>
  <w:footnote w:id="21">
    <w:p w:rsidR="00316143" w:rsidRPr="00217344" w:rsidRDefault="00316143"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316143" w:rsidRPr="008842CE" w:rsidRDefault="00316143"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316143" w:rsidRDefault="00316143"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16143" w:rsidRPr="00F21C0D" w:rsidRDefault="00316143" w:rsidP="00E12B8D">
      <w:pPr>
        <w:pStyle w:val="af2"/>
        <w:widowControl w:val="0"/>
        <w:jc w:val="both"/>
        <w:rPr>
          <w:lang w:val="hy-AM"/>
        </w:rPr>
      </w:pPr>
    </w:p>
  </w:footnote>
  <w:footnote w:id="24">
    <w:p w:rsidR="00316143" w:rsidRDefault="00316143"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16143" w:rsidRDefault="00316143" w:rsidP="00E12B8D">
      <w:pPr>
        <w:pStyle w:val="af2"/>
        <w:widowControl w:val="0"/>
        <w:jc w:val="both"/>
        <w:rPr>
          <w:rFonts w:ascii="GHEA Grapalat" w:hAnsi="GHEA Grapalat"/>
          <w:i/>
        </w:rPr>
      </w:pPr>
    </w:p>
    <w:p w:rsidR="00316143" w:rsidRDefault="00316143" w:rsidP="00E12B8D">
      <w:pPr>
        <w:pStyle w:val="af2"/>
        <w:widowControl w:val="0"/>
        <w:jc w:val="both"/>
        <w:rPr>
          <w:rFonts w:ascii="GHEA Grapalat" w:hAnsi="GHEA Grapalat"/>
          <w:i/>
        </w:rPr>
      </w:pPr>
    </w:p>
    <w:p w:rsidR="00316143" w:rsidRPr="00EB336B" w:rsidRDefault="00316143"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16143" w:rsidRPr="00D3436F" w:rsidRDefault="00316143" w:rsidP="00E12B8D">
      <w:pPr>
        <w:pStyle w:val="af2"/>
        <w:rPr>
          <w:lang w:val="hy-AM"/>
        </w:rPr>
      </w:pPr>
    </w:p>
  </w:footnote>
  <w:footnote w:id="25">
    <w:p w:rsidR="00316143" w:rsidRPr="008842CE" w:rsidRDefault="00316143"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16143" w:rsidRPr="00E85250" w:rsidRDefault="00316143" w:rsidP="00E12B8D">
      <w:pPr>
        <w:widowControl w:val="0"/>
        <w:spacing w:after="160" w:line="360" w:lineRule="auto"/>
        <w:ind w:firstLine="709"/>
        <w:jc w:val="both"/>
        <w:rPr>
          <w:rFonts w:ascii="GHEA Grapalat" w:hAnsi="GHEA Grapalat"/>
          <w:lang w:val="hy-AM"/>
        </w:rPr>
      </w:pPr>
    </w:p>
    <w:p w:rsidR="00316143" w:rsidRPr="00D3436F" w:rsidRDefault="00316143" w:rsidP="00E12B8D">
      <w:pPr>
        <w:pStyle w:val="af2"/>
        <w:rPr>
          <w:lang w:val="hy-AM"/>
        </w:rPr>
      </w:pPr>
    </w:p>
  </w:footnote>
  <w:footnote w:id="26">
    <w:p w:rsidR="00316143" w:rsidRPr="00402BC3" w:rsidRDefault="00316143"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16143" w:rsidRPr="00552088" w:rsidRDefault="00316143"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16143" w:rsidRPr="00D3436F" w:rsidRDefault="00316143" w:rsidP="00E12B8D">
      <w:pPr>
        <w:pStyle w:val="af2"/>
        <w:rPr>
          <w:lang w:val="hy-AM"/>
        </w:rPr>
      </w:pPr>
    </w:p>
  </w:footnote>
  <w:footnote w:id="27">
    <w:p w:rsidR="00316143" w:rsidRPr="008842CE" w:rsidRDefault="00316143"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16143" w:rsidRPr="00D3436F" w:rsidRDefault="00316143" w:rsidP="00E12B8D">
      <w:pPr>
        <w:pStyle w:val="af2"/>
        <w:rPr>
          <w:lang w:val="hy-AM"/>
        </w:rPr>
      </w:pPr>
    </w:p>
  </w:footnote>
  <w:footnote w:id="28">
    <w:p w:rsidR="00316143" w:rsidRPr="00D3436F" w:rsidRDefault="00316143"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316143" w:rsidRPr="008842CE" w:rsidRDefault="00316143"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16143" w:rsidRPr="00D3436F" w:rsidRDefault="00316143" w:rsidP="00E12B8D">
      <w:pPr>
        <w:pStyle w:val="af2"/>
        <w:rPr>
          <w:lang w:val="hy-AM"/>
        </w:rPr>
      </w:pPr>
    </w:p>
  </w:footnote>
  <w:footnote w:id="30">
    <w:p w:rsidR="00316143" w:rsidRPr="008842CE" w:rsidRDefault="00316143" w:rsidP="00E12B8D">
      <w:pPr>
        <w:pStyle w:val="af2"/>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A710A"/>
    <w:rsid w:val="000F7140"/>
    <w:rsid w:val="00131E47"/>
    <w:rsid w:val="001A715D"/>
    <w:rsid w:val="002062DA"/>
    <w:rsid w:val="0023627D"/>
    <w:rsid w:val="00261592"/>
    <w:rsid w:val="002B7D54"/>
    <w:rsid w:val="002C3F4E"/>
    <w:rsid w:val="002F3728"/>
    <w:rsid w:val="00316143"/>
    <w:rsid w:val="00393DA3"/>
    <w:rsid w:val="00415E4A"/>
    <w:rsid w:val="00417F70"/>
    <w:rsid w:val="00446B99"/>
    <w:rsid w:val="004D0A48"/>
    <w:rsid w:val="00501D4F"/>
    <w:rsid w:val="005126FF"/>
    <w:rsid w:val="0054508A"/>
    <w:rsid w:val="0056009E"/>
    <w:rsid w:val="005E5263"/>
    <w:rsid w:val="006371CE"/>
    <w:rsid w:val="006816E3"/>
    <w:rsid w:val="006951F9"/>
    <w:rsid w:val="007441DB"/>
    <w:rsid w:val="007617B2"/>
    <w:rsid w:val="007705CF"/>
    <w:rsid w:val="007941A0"/>
    <w:rsid w:val="007C4DE6"/>
    <w:rsid w:val="007E5C72"/>
    <w:rsid w:val="00825375"/>
    <w:rsid w:val="00825EDD"/>
    <w:rsid w:val="008414E6"/>
    <w:rsid w:val="008B1F5B"/>
    <w:rsid w:val="008B347A"/>
    <w:rsid w:val="00920D6A"/>
    <w:rsid w:val="009256FD"/>
    <w:rsid w:val="0095594C"/>
    <w:rsid w:val="009927CF"/>
    <w:rsid w:val="009D0C64"/>
    <w:rsid w:val="009E3704"/>
    <w:rsid w:val="00A269BF"/>
    <w:rsid w:val="00AC52E3"/>
    <w:rsid w:val="00AE3E61"/>
    <w:rsid w:val="00AE78BB"/>
    <w:rsid w:val="00B00784"/>
    <w:rsid w:val="00B34A5D"/>
    <w:rsid w:val="00BC4FCE"/>
    <w:rsid w:val="00C63B8E"/>
    <w:rsid w:val="00CC23DA"/>
    <w:rsid w:val="00CC492F"/>
    <w:rsid w:val="00D211CA"/>
    <w:rsid w:val="00DC2791"/>
    <w:rsid w:val="00E12B8D"/>
    <w:rsid w:val="00E86065"/>
    <w:rsid w:val="00E90B9C"/>
    <w:rsid w:val="00F37A62"/>
    <w:rsid w:val="00F62DCA"/>
    <w:rsid w:val="00F6350C"/>
    <w:rsid w:val="00F76968"/>
    <w:rsid w:val="00FC175D"/>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8A58E-C429-4C23-B929-55B836EE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22608</Words>
  <Characters>128872</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42</cp:revision>
  <dcterms:created xsi:type="dcterms:W3CDTF">2023-12-15T08:42:00Z</dcterms:created>
  <dcterms:modified xsi:type="dcterms:W3CDTF">2024-11-29T08:18:00Z</dcterms:modified>
</cp:coreProperties>
</file>